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0236A" w14:textId="77E1B9FE" w:rsidR="00895318" w:rsidRPr="00456A0D" w:rsidRDefault="00D94840" w:rsidP="000F0CEA">
      <w:pPr>
        <w:jc w:val="both"/>
        <w:rPr>
          <w:rFonts w:ascii="Arial" w:hAnsi="Arial" w:cs="Arial"/>
        </w:rPr>
      </w:pPr>
      <w:r>
        <w:rPr>
          <w:rFonts w:ascii="Arial" w:hAnsi="Arial" w:cs="Arial"/>
        </w:rPr>
        <w:t xml:space="preserve">           </w:t>
      </w:r>
    </w:p>
    <w:p w14:paraId="7A8B6269" w14:textId="77777777" w:rsidR="00895318" w:rsidRPr="00456A0D" w:rsidRDefault="00895318" w:rsidP="000F0CEA">
      <w:pPr>
        <w:jc w:val="both"/>
        <w:rPr>
          <w:rFonts w:ascii="Arial" w:hAnsi="Arial" w:cs="Arial"/>
        </w:rPr>
      </w:pPr>
    </w:p>
    <w:p w14:paraId="504B4C3B" w14:textId="77777777" w:rsidR="00895318" w:rsidRPr="00456A0D" w:rsidRDefault="00895318" w:rsidP="000F0CEA">
      <w:pPr>
        <w:jc w:val="both"/>
        <w:rPr>
          <w:rFonts w:ascii="Arial" w:hAnsi="Arial" w:cs="Arial"/>
        </w:rPr>
      </w:pPr>
    </w:p>
    <w:p w14:paraId="73B85776" w14:textId="77777777" w:rsidR="00895318" w:rsidRPr="00456A0D" w:rsidRDefault="00895318" w:rsidP="000F0CEA">
      <w:pPr>
        <w:jc w:val="both"/>
        <w:rPr>
          <w:rFonts w:ascii="Arial" w:hAnsi="Arial" w:cs="Arial"/>
        </w:rPr>
      </w:pPr>
    </w:p>
    <w:p w14:paraId="02003684" w14:textId="77777777" w:rsidR="00895318" w:rsidRPr="00456A0D" w:rsidRDefault="00895318" w:rsidP="000F0CEA">
      <w:pPr>
        <w:jc w:val="both"/>
        <w:rPr>
          <w:rFonts w:ascii="Arial" w:hAnsi="Arial" w:cs="Arial"/>
        </w:rPr>
      </w:pPr>
    </w:p>
    <w:p w14:paraId="5D38281D" w14:textId="77777777" w:rsidR="00895318" w:rsidRPr="00456A0D" w:rsidRDefault="00895318" w:rsidP="000F0CEA">
      <w:pPr>
        <w:jc w:val="both"/>
        <w:rPr>
          <w:rFonts w:ascii="Arial" w:hAnsi="Arial" w:cs="Arial"/>
        </w:rPr>
      </w:pPr>
    </w:p>
    <w:p w14:paraId="27F2A6B2" w14:textId="216BD278" w:rsidR="00F21882" w:rsidRPr="00F21882" w:rsidRDefault="00F21882" w:rsidP="000F0CEA">
      <w:pPr>
        <w:jc w:val="both"/>
        <w:rPr>
          <w:rFonts w:ascii="Arial" w:hAnsi="Arial" w:cs="Arial"/>
          <w:b/>
          <w:sz w:val="32"/>
          <w:szCs w:val="32"/>
        </w:rPr>
      </w:pPr>
      <w:r w:rsidRPr="00F21882">
        <w:rPr>
          <w:rFonts w:ascii="Arial" w:hAnsi="Arial" w:cs="Arial"/>
          <w:b/>
          <w:sz w:val="32"/>
          <w:szCs w:val="32"/>
        </w:rPr>
        <w:t xml:space="preserve">Technické a provozní standardy </w:t>
      </w:r>
      <w:r w:rsidR="00EC2F23">
        <w:rPr>
          <w:rFonts w:ascii="Arial" w:hAnsi="Arial" w:cs="Arial"/>
          <w:b/>
          <w:sz w:val="32"/>
          <w:szCs w:val="32"/>
        </w:rPr>
        <w:t xml:space="preserve">Integrovaného dopravního systému </w:t>
      </w:r>
      <w:r w:rsidRPr="00F21882">
        <w:rPr>
          <w:rFonts w:ascii="Arial" w:hAnsi="Arial" w:cs="Arial"/>
          <w:b/>
          <w:sz w:val="32"/>
          <w:szCs w:val="32"/>
        </w:rPr>
        <w:t>Veřejné dopravy Vysočiny</w:t>
      </w:r>
      <w:r w:rsidR="00030D11">
        <w:rPr>
          <w:rFonts w:ascii="Arial" w:hAnsi="Arial" w:cs="Arial"/>
          <w:b/>
          <w:sz w:val="32"/>
          <w:szCs w:val="32"/>
        </w:rPr>
        <w:t xml:space="preserve"> </w:t>
      </w:r>
    </w:p>
    <w:p w14:paraId="22F1C8AB" w14:textId="77777777" w:rsidR="00F21882" w:rsidRPr="00456A0D" w:rsidRDefault="00F21882" w:rsidP="000F0CEA">
      <w:pPr>
        <w:jc w:val="both"/>
        <w:rPr>
          <w:rFonts w:ascii="Arial" w:hAnsi="Arial" w:cs="Arial"/>
        </w:rPr>
      </w:pPr>
    </w:p>
    <w:p w14:paraId="4E67C949" w14:textId="393A9410" w:rsidR="00895318" w:rsidRPr="00456A0D" w:rsidRDefault="0040034A" w:rsidP="000F0CEA">
      <w:pPr>
        <w:jc w:val="both"/>
        <w:rPr>
          <w:rFonts w:ascii="Arial" w:hAnsi="Arial" w:cs="Arial"/>
        </w:rPr>
      </w:pPr>
      <w:r>
        <w:rPr>
          <w:rFonts w:ascii="Arial" w:hAnsi="Arial" w:cs="Arial"/>
        </w:rPr>
        <w:t xml:space="preserve">oblast č. 1 - </w:t>
      </w:r>
      <w:proofErr w:type="spellStart"/>
      <w:r w:rsidRPr="00D57A47">
        <w:rPr>
          <w:rFonts w:ascii="Arial" w:hAnsi="Arial" w:cs="Arial"/>
        </w:rPr>
        <w:t>Bystřicko</w:t>
      </w:r>
      <w:proofErr w:type="spellEnd"/>
      <w:r w:rsidRPr="00D57A47">
        <w:rPr>
          <w:rFonts w:ascii="Arial" w:hAnsi="Arial" w:cs="Arial"/>
        </w:rPr>
        <w:t xml:space="preserve"> a </w:t>
      </w:r>
      <w:proofErr w:type="spellStart"/>
      <w:r w:rsidRPr="00D57A47">
        <w:rPr>
          <w:rFonts w:ascii="Arial" w:hAnsi="Arial" w:cs="Arial"/>
        </w:rPr>
        <w:t>Velkomeziříčsko</w:t>
      </w:r>
      <w:proofErr w:type="spellEnd"/>
    </w:p>
    <w:p w14:paraId="7EA1E3CF" w14:textId="77777777" w:rsidR="00895318" w:rsidRPr="00456A0D" w:rsidRDefault="00895318" w:rsidP="000F0CEA">
      <w:pPr>
        <w:jc w:val="both"/>
        <w:rPr>
          <w:rFonts w:ascii="Arial" w:hAnsi="Arial" w:cs="Arial"/>
        </w:rPr>
      </w:pPr>
    </w:p>
    <w:p w14:paraId="23AD8ACA" w14:textId="77777777" w:rsidR="00895318" w:rsidRPr="00456A0D" w:rsidRDefault="00895318" w:rsidP="000F0CEA">
      <w:pPr>
        <w:jc w:val="both"/>
        <w:rPr>
          <w:rFonts w:ascii="Arial" w:hAnsi="Arial" w:cs="Arial"/>
        </w:rPr>
      </w:pPr>
    </w:p>
    <w:p w14:paraId="53B23455" w14:textId="77777777" w:rsidR="00895318" w:rsidRPr="00456A0D" w:rsidRDefault="00895318" w:rsidP="000F0CEA">
      <w:pPr>
        <w:jc w:val="both"/>
        <w:rPr>
          <w:rFonts w:ascii="Arial" w:hAnsi="Arial" w:cs="Arial"/>
        </w:rPr>
      </w:pPr>
    </w:p>
    <w:p w14:paraId="768E8F9F" w14:textId="77777777" w:rsidR="00895318" w:rsidRPr="00456A0D" w:rsidRDefault="00895318" w:rsidP="000F0CEA">
      <w:pPr>
        <w:jc w:val="both"/>
        <w:rPr>
          <w:rFonts w:ascii="Arial" w:hAnsi="Arial" w:cs="Arial"/>
        </w:rPr>
      </w:pPr>
    </w:p>
    <w:p w14:paraId="5628B26F" w14:textId="77777777" w:rsidR="00895318" w:rsidRPr="00456A0D" w:rsidRDefault="00895318" w:rsidP="000F0CEA">
      <w:pPr>
        <w:jc w:val="both"/>
        <w:rPr>
          <w:rFonts w:ascii="Arial" w:hAnsi="Arial" w:cs="Arial"/>
        </w:rPr>
      </w:pPr>
    </w:p>
    <w:p w14:paraId="725226E9" w14:textId="77777777" w:rsidR="00895318" w:rsidRPr="00456A0D" w:rsidRDefault="00895318" w:rsidP="000F0CEA">
      <w:pPr>
        <w:jc w:val="both"/>
        <w:rPr>
          <w:rFonts w:ascii="Arial" w:hAnsi="Arial" w:cs="Arial"/>
        </w:rPr>
      </w:pPr>
    </w:p>
    <w:p w14:paraId="54ABA9A3" w14:textId="77777777" w:rsidR="00895318" w:rsidRPr="00456A0D" w:rsidRDefault="00895318" w:rsidP="000F0CEA">
      <w:pPr>
        <w:jc w:val="both"/>
        <w:rPr>
          <w:rFonts w:ascii="Arial" w:hAnsi="Arial" w:cs="Arial"/>
        </w:rPr>
      </w:pPr>
    </w:p>
    <w:p w14:paraId="5897A8C1" w14:textId="77777777" w:rsidR="00895318" w:rsidRPr="00456A0D" w:rsidRDefault="00895318" w:rsidP="000F0CEA">
      <w:pPr>
        <w:jc w:val="both"/>
        <w:rPr>
          <w:rFonts w:ascii="Arial" w:hAnsi="Arial" w:cs="Arial"/>
        </w:rPr>
      </w:pPr>
    </w:p>
    <w:p w14:paraId="4D31EC73" w14:textId="77777777" w:rsidR="00895318" w:rsidRPr="00456A0D" w:rsidRDefault="00895318" w:rsidP="000F0CEA">
      <w:pPr>
        <w:jc w:val="both"/>
        <w:rPr>
          <w:rFonts w:ascii="Arial" w:hAnsi="Arial" w:cs="Arial"/>
        </w:rPr>
      </w:pPr>
    </w:p>
    <w:p w14:paraId="0F48C6AE" w14:textId="77777777" w:rsidR="00895318" w:rsidRPr="00456A0D" w:rsidRDefault="00895318" w:rsidP="000F0CEA">
      <w:pPr>
        <w:jc w:val="both"/>
        <w:rPr>
          <w:rFonts w:ascii="Arial" w:hAnsi="Arial" w:cs="Arial"/>
        </w:rPr>
      </w:pPr>
    </w:p>
    <w:p w14:paraId="75FABEF3" w14:textId="77777777" w:rsidR="00895318" w:rsidRPr="00456A0D" w:rsidRDefault="00895318" w:rsidP="000F0CEA">
      <w:pPr>
        <w:jc w:val="both"/>
        <w:rPr>
          <w:rFonts w:ascii="Arial" w:hAnsi="Arial" w:cs="Arial"/>
        </w:rPr>
      </w:pPr>
    </w:p>
    <w:p w14:paraId="2F7C63E5" w14:textId="77777777" w:rsidR="00895318" w:rsidRPr="00456A0D" w:rsidRDefault="00895318" w:rsidP="000F0CEA">
      <w:pPr>
        <w:jc w:val="both"/>
        <w:rPr>
          <w:rFonts w:ascii="Arial" w:hAnsi="Arial" w:cs="Arial"/>
        </w:rPr>
      </w:pPr>
    </w:p>
    <w:p w14:paraId="52110628" w14:textId="77777777" w:rsidR="00895318" w:rsidRPr="00456A0D" w:rsidRDefault="00895318" w:rsidP="000F0CEA">
      <w:pPr>
        <w:jc w:val="both"/>
        <w:rPr>
          <w:rFonts w:ascii="Arial" w:hAnsi="Arial" w:cs="Arial"/>
        </w:rPr>
      </w:pPr>
    </w:p>
    <w:p w14:paraId="72260EAF" w14:textId="77777777" w:rsidR="00895318" w:rsidRPr="00456A0D" w:rsidRDefault="00895318" w:rsidP="000F0CEA">
      <w:pPr>
        <w:jc w:val="both"/>
        <w:rPr>
          <w:rFonts w:ascii="Arial" w:hAnsi="Arial" w:cs="Arial"/>
        </w:rPr>
      </w:pPr>
    </w:p>
    <w:p w14:paraId="390E4DD4" w14:textId="77777777" w:rsidR="00895318" w:rsidRPr="00456A0D" w:rsidRDefault="00895318" w:rsidP="000F0CEA">
      <w:pPr>
        <w:jc w:val="both"/>
        <w:rPr>
          <w:rFonts w:ascii="Arial" w:hAnsi="Arial" w:cs="Arial"/>
        </w:rPr>
      </w:pPr>
    </w:p>
    <w:p w14:paraId="74CC9A66" w14:textId="36D07D9E" w:rsidR="00FB4ABE" w:rsidRDefault="001818F7" w:rsidP="000F0CEA">
      <w:pPr>
        <w:jc w:val="both"/>
        <w:rPr>
          <w:rFonts w:ascii="Arial" w:hAnsi="Arial" w:cs="Arial"/>
        </w:rPr>
      </w:pPr>
      <w:r>
        <w:rPr>
          <w:rFonts w:ascii="Arial" w:hAnsi="Arial" w:cs="Arial"/>
        </w:rPr>
        <w:t xml:space="preserve">Duben </w:t>
      </w:r>
      <w:r w:rsidR="00EC2F23">
        <w:rPr>
          <w:rFonts w:ascii="Arial" w:hAnsi="Arial" w:cs="Arial"/>
        </w:rPr>
        <w:t>2023</w:t>
      </w:r>
    </w:p>
    <w:p w14:paraId="2EA83A8D" w14:textId="77777777" w:rsidR="00FB4ABE" w:rsidRDefault="00FB4ABE" w:rsidP="000F0CEA">
      <w:pPr>
        <w:jc w:val="both"/>
        <w:rPr>
          <w:rFonts w:ascii="Arial" w:hAnsi="Arial" w:cs="Arial"/>
        </w:rPr>
      </w:pPr>
      <w:r>
        <w:rPr>
          <w:rFonts w:ascii="Arial" w:hAnsi="Arial" w:cs="Arial"/>
        </w:rPr>
        <w:br w:type="page"/>
      </w:r>
    </w:p>
    <w:sdt>
      <w:sdtPr>
        <w:rPr>
          <w:rFonts w:asciiTheme="minorHAnsi" w:eastAsiaTheme="minorHAnsi" w:hAnsiTheme="minorHAnsi" w:cstheme="minorBidi"/>
          <w:color w:val="auto"/>
          <w:sz w:val="22"/>
          <w:szCs w:val="22"/>
          <w:lang w:eastAsia="en-US"/>
        </w:rPr>
        <w:id w:val="278924495"/>
        <w:docPartObj>
          <w:docPartGallery w:val="Table of Contents"/>
          <w:docPartUnique/>
        </w:docPartObj>
      </w:sdtPr>
      <w:sdtEndPr>
        <w:rPr>
          <w:b/>
          <w:bCs/>
        </w:rPr>
      </w:sdtEndPr>
      <w:sdtContent>
        <w:p w14:paraId="1BE96848" w14:textId="542AC83A" w:rsidR="00FB4ABE" w:rsidRPr="00812A8F" w:rsidRDefault="00FB4ABE" w:rsidP="000F0CEA">
          <w:pPr>
            <w:pStyle w:val="Nadpisobsahu"/>
            <w:jc w:val="both"/>
            <w:rPr>
              <w:rFonts w:ascii="Arial" w:hAnsi="Arial" w:cs="Arial"/>
            </w:rPr>
          </w:pPr>
          <w:r w:rsidRPr="00812A8F">
            <w:rPr>
              <w:rFonts w:ascii="Arial" w:hAnsi="Arial" w:cs="Arial"/>
            </w:rPr>
            <w:t>Obsah</w:t>
          </w:r>
        </w:p>
        <w:p w14:paraId="09DB1447" w14:textId="380185D7" w:rsidR="00525F34" w:rsidRDefault="00FB4ABE">
          <w:pPr>
            <w:pStyle w:val="Obsah1"/>
            <w:tabs>
              <w:tab w:val="left" w:pos="440"/>
              <w:tab w:val="right" w:leader="dot" w:pos="9062"/>
            </w:tabs>
            <w:rPr>
              <w:rFonts w:eastAsiaTheme="minorEastAsia"/>
              <w:noProof/>
              <w:lang w:eastAsia="cs-CZ"/>
            </w:rPr>
          </w:pPr>
          <w:r w:rsidRPr="00812A8F">
            <w:rPr>
              <w:rFonts w:ascii="Arial" w:hAnsi="Arial" w:cs="Arial"/>
            </w:rPr>
            <w:fldChar w:fldCharType="begin"/>
          </w:r>
          <w:r w:rsidRPr="00812A8F">
            <w:rPr>
              <w:rFonts w:ascii="Arial" w:hAnsi="Arial" w:cs="Arial"/>
            </w:rPr>
            <w:instrText xml:space="preserve"> TOC \o "1-3" \h \z \u </w:instrText>
          </w:r>
          <w:r w:rsidRPr="00812A8F">
            <w:rPr>
              <w:rFonts w:ascii="Arial" w:hAnsi="Arial" w:cs="Arial"/>
            </w:rPr>
            <w:fldChar w:fldCharType="separate"/>
          </w:r>
          <w:hyperlink w:anchor="_Toc132955275" w:history="1">
            <w:r w:rsidR="00525F34" w:rsidRPr="00F4769A">
              <w:rPr>
                <w:rStyle w:val="Hypertextovodkaz"/>
                <w:rFonts w:ascii="Arial" w:hAnsi="Arial" w:cs="Arial"/>
                <w:noProof/>
                <w14:scene3d>
                  <w14:camera w14:prst="orthographicFront"/>
                  <w14:lightRig w14:rig="threePt" w14:dir="t">
                    <w14:rot w14:lat="0" w14:lon="0" w14:rev="0"/>
                  </w14:lightRig>
                </w14:scene3d>
              </w:rPr>
              <w:t>1</w:t>
            </w:r>
            <w:r w:rsidR="00525F34">
              <w:rPr>
                <w:rFonts w:eastAsiaTheme="minorEastAsia"/>
                <w:noProof/>
                <w:lang w:eastAsia="cs-CZ"/>
              </w:rPr>
              <w:tab/>
            </w:r>
            <w:r w:rsidR="00525F34" w:rsidRPr="00F4769A">
              <w:rPr>
                <w:rStyle w:val="Hypertextovodkaz"/>
                <w:rFonts w:ascii="Arial" w:hAnsi="Arial" w:cs="Arial"/>
                <w:noProof/>
              </w:rPr>
              <w:t>Úvod</w:t>
            </w:r>
            <w:r w:rsidR="00525F34">
              <w:rPr>
                <w:noProof/>
                <w:webHidden/>
              </w:rPr>
              <w:tab/>
            </w:r>
            <w:r w:rsidR="00525F34">
              <w:rPr>
                <w:noProof/>
                <w:webHidden/>
              </w:rPr>
              <w:fldChar w:fldCharType="begin"/>
            </w:r>
            <w:r w:rsidR="00525F34">
              <w:rPr>
                <w:noProof/>
                <w:webHidden/>
              </w:rPr>
              <w:instrText xml:space="preserve"> PAGEREF _Toc132955275 \h </w:instrText>
            </w:r>
            <w:r w:rsidR="00525F34">
              <w:rPr>
                <w:noProof/>
                <w:webHidden/>
              </w:rPr>
            </w:r>
            <w:r w:rsidR="00525F34">
              <w:rPr>
                <w:noProof/>
                <w:webHidden/>
              </w:rPr>
              <w:fldChar w:fldCharType="separate"/>
            </w:r>
            <w:r w:rsidR="00525F34">
              <w:rPr>
                <w:noProof/>
                <w:webHidden/>
              </w:rPr>
              <w:t>4</w:t>
            </w:r>
            <w:r w:rsidR="00525F34">
              <w:rPr>
                <w:noProof/>
                <w:webHidden/>
              </w:rPr>
              <w:fldChar w:fldCharType="end"/>
            </w:r>
          </w:hyperlink>
        </w:p>
        <w:p w14:paraId="34A592E1" w14:textId="31F7ABDF" w:rsidR="00525F34" w:rsidRDefault="00000000">
          <w:pPr>
            <w:pStyle w:val="Obsah1"/>
            <w:tabs>
              <w:tab w:val="left" w:pos="440"/>
              <w:tab w:val="right" w:leader="dot" w:pos="9062"/>
            </w:tabs>
            <w:rPr>
              <w:rFonts w:eastAsiaTheme="minorEastAsia"/>
              <w:noProof/>
              <w:lang w:eastAsia="cs-CZ"/>
            </w:rPr>
          </w:pPr>
          <w:hyperlink w:anchor="_Toc132955276" w:history="1">
            <w:r w:rsidR="00525F34" w:rsidRPr="00F4769A">
              <w:rPr>
                <w:rStyle w:val="Hypertextovodkaz"/>
                <w:rFonts w:ascii="Arial" w:hAnsi="Arial" w:cs="Arial"/>
                <w:noProof/>
                <w14:scene3d>
                  <w14:camera w14:prst="orthographicFront"/>
                  <w14:lightRig w14:rig="threePt" w14:dir="t">
                    <w14:rot w14:lat="0" w14:lon="0" w14:rev="0"/>
                  </w14:lightRig>
                </w14:scene3d>
              </w:rPr>
              <w:t>2</w:t>
            </w:r>
            <w:r w:rsidR="00525F34">
              <w:rPr>
                <w:rFonts w:eastAsiaTheme="minorEastAsia"/>
                <w:noProof/>
                <w:lang w:eastAsia="cs-CZ"/>
              </w:rPr>
              <w:tab/>
            </w:r>
            <w:r w:rsidR="00525F34" w:rsidRPr="00F4769A">
              <w:rPr>
                <w:rStyle w:val="Hypertextovodkaz"/>
                <w:rFonts w:ascii="Arial" w:hAnsi="Arial" w:cs="Arial"/>
                <w:noProof/>
              </w:rPr>
              <w:t>Standard vybavení vozidel</w:t>
            </w:r>
            <w:r w:rsidR="00525F34">
              <w:rPr>
                <w:noProof/>
                <w:webHidden/>
              </w:rPr>
              <w:tab/>
            </w:r>
            <w:r w:rsidR="00525F34">
              <w:rPr>
                <w:noProof/>
                <w:webHidden/>
              </w:rPr>
              <w:fldChar w:fldCharType="begin"/>
            </w:r>
            <w:r w:rsidR="00525F34">
              <w:rPr>
                <w:noProof/>
                <w:webHidden/>
              </w:rPr>
              <w:instrText xml:space="preserve"> PAGEREF _Toc132955276 \h </w:instrText>
            </w:r>
            <w:r w:rsidR="00525F34">
              <w:rPr>
                <w:noProof/>
                <w:webHidden/>
              </w:rPr>
            </w:r>
            <w:r w:rsidR="00525F34">
              <w:rPr>
                <w:noProof/>
                <w:webHidden/>
              </w:rPr>
              <w:fldChar w:fldCharType="separate"/>
            </w:r>
            <w:r w:rsidR="00525F34">
              <w:rPr>
                <w:noProof/>
                <w:webHidden/>
              </w:rPr>
              <w:t>5</w:t>
            </w:r>
            <w:r w:rsidR="00525F34">
              <w:rPr>
                <w:noProof/>
                <w:webHidden/>
              </w:rPr>
              <w:fldChar w:fldCharType="end"/>
            </w:r>
          </w:hyperlink>
        </w:p>
        <w:p w14:paraId="4F009D37" w14:textId="2C571B0A" w:rsidR="00525F34" w:rsidRDefault="00000000">
          <w:pPr>
            <w:pStyle w:val="Obsah2"/>
            <w:tabs>
              <w:tab w:val="left" w:pos="880"/>
              <w:tab w:val="right" w:leader="dot" w:pos="9062"/>
            </w:tabs>
            <w:rPr>
              <w:rFonts w:eastAsiaTheme="minorEastAsia"/>
              <w:noProof/>
              <w:lang w:eastAsia="cs-CZ"/>
            </w:rPr>
          </w:pPr>
          <w:hyperlink w:anchor="_Toc132955277" w:history="1">
            <w:r w:rsidR="00525F34" w:rsidRPr="00F4769A">
              <w:rPr>
                <w:rStyle w:val="Hypertextovodkaz"/>
                <w:rFonts w:ascii="Arial" w:hAnsi="Arial" w:cs="Arial"/>
                <w:noProof/>
              </w:rPr>
              <w:t>2.1</w:t>
            </w:r>
            <w:r w:rsidR="00525F34">
              <w:rPr>
                <w:rFonts w:eastAsiaTheme="minorEastAsia"/>
                <w:noProof/>
                <w:lang w:eastAsia="cs-CZ"/>
              </w:rPr>
              <w:tab/>
            </w:r>
            <w:r w:rsidR="00525F34" w:rsidRPr="00F4769A">
              <w:rPr>
                <w:rStyle w:val="Hypertextovodkaz"/>
                <w:rFonts w:ascii="Arial" w:hAnsi="Arial" w:cs="Arial"/>
                <w:noProof/>
              </w:rPr>
              <w:t>Kategorie vozidel</w:t>
            </w:r>
            <w:r w:rsidR="00525F34">
              <w:rPr>
                <w:noProof/>
                <w:webHidden/>
              </w:rPr>
              <w:tab/>
            </w:r>
            <w:r w:rsidR="00525F34">
              <w:rPr>
                <w:noProof/>
                <w:webHidden/>
              </w:rPr>
              <w:fldChar w:fldCharType="begin"/>
            </w:r>
            <w:r w:rsidR="00525F34">
              <w:rPr>
                <w:noProof/>
                <w:webHidden/>
              </w:rPr>
              <w:instrText xml:space="preserve"> PAGEREF _Toc132955277 \h </w:instrText>
            </w:r>
            <w:r w:rsidR="00525F34">
              <w:rPr>
                <w:noProof/>
                <w:webHidden/>
              </w:rPr>
            </w:r>
            <w:r w:rsidR="00525F34">
              <w:rPr>
                <w:noProof/>
                <w:webHidden/>
              </w:rPr>
              <w:fldChar w:fldCharType="separate"/>
            </w:r>
            <w:r w:rsidR="00525F34">
              <w:rPr>
                <w:noProof/>
                <w:webHidden/>
              </w:rPr>
              <w:t>5</w:t>
            </w:r>
            <w:r w:rsidR="00525F34">
              <w:rPr>
                <w:noProof/>
                <w:webHidden/>
              </w:rPr>
              <w:fldChar w:fldCharType="end"/>
            </w:r>
          </w:hyperlink>
        </w:p>
        <w:p w14:paraId="659C2F9E" w14:textId="27631871" w:rsidR="00525F34" w:rsidRDefault="00000000">
          <w:pPr>
            <w:pStyle w:val="Obsah2"/>
            <w:tabs>
              <w:tab w:val="left" w:pos="880"/>
              <w:tab w:val="right" w:leader="dot" w:pos="9062"/>
            </w:tabs>
            <w:rPr>
              <w:rFonts w:eastAsiaTheme="minorEastAsia"/>
              <w:noProof/>
              <w:lang w:eastAsia="cs-CZ"/>
            </w:rPr>
          </w:pPr>
          <w:hyperlink w:anchor="_Toc132955278" w:history="1">
            <w:r w:rsidR="00525F34" w:rsidRPr="00F4769A">
              <w:rPr>
                <w:rStyle w:val="Hypertextovodkaz"/>
                <w:rFonts w:ascii="Arial" w:hAnsi="Arial" w:cs="Arial"/>
                <w:noProof/>
              </w:rPr>
              <w:t>2.2</w:t>
            </w:r>
            <w:r w:rsidR="00525F34">
              <w:rPr>
                <w:rFonts w:eastAsiaTheme="minorEastAsia"/>
                <w:noProof/>
                <w:lang w:eastAsia="cs-CZ"/>
              </w:rPr>
              <w:tab/>
            </w:r>
            <w:r w:rsidR="00525F34" w:rsidRPr="00F4769A">
              <w:rPr>
                <w:rStyle w:val="Hypertextovodkaz"/>
                <w:rFonts w:ascii="Arial" w:hAnsi="Arial" w:cs="Arial"/>
                <w:noProof/>
                <w:shd w:val="clear" w:color="auto" w:fill="FFFFFF"/>
              </w:rPr>
              <w:t>Rozčlenění kategorií vozidel</w:t>
            </w:r>
            <w:r w:rsidR="00525F34">
              <w:rPr>
                <w:noProof/>
                <w:webHidden/>
              </w:rPr>
              <w:tab/>
            </w:r>
            <w:r w:rsidR="00525F34">
              <w:rPr>
                <w:noProof/>
                <w:webHidden/>
              </w:rPr>
              <w:fldChar w:fldCharType="begin"/>
            </w:r>
            <w:r w:rsidR="00525F34">
              <w:rPr>
                <w:noProof/>
                <w:webHidden/>
              </w:rPr>
              <w:instrText xml:space="preserve"> PAGEREF _Toc132955278 \h </w:instrText>
            </w:r>
            <w:r w:rsidR="00525F34">
              <w:rPr>
                <w:noProof/>
                <w:webHidden/>
              </w:rPr>
            </w:r>
            <w:r w:rsidR="00525F34">
              <w:rPr>
                <w:noProof/>
                <w:webHidden/>
              </w:rPr>
              <w:fldChar w:fldCharType="separate"/>
            </w:r>
            <w:r w:rsidR="00525F34">
              <w:rPr>
                <w:noProof/>
                <w:webHidden/>
              </w:rPr>
              <w:t>6</w:t>
            </w:r>
            <w:r w:rsidR="00525F34">
              <w:rPr>
                <w:noProof/>
                <w:webHidden/>
              </w:rPr>
              <w:fldChar w:fldCharType="end"/>
            </w:r>
          </w:hyperlink>
        </w:p>
        <w:p w14:paraId="33DBA075" w14:textId="0E4D3BA1" w:rsidR="00525F34" w:rsidRDefault="00000000">
          <w:pPr>
            <w:pStyle w:val="Obsah2"/>
            <w:tabs>
              <w:tab w:val="left" w:pos="880"/>
              <w:tab w:val="right" w:leader="dot" w:pos="9062"/>
            </w:tabs>
            <w:rPr>
              <w:rFonts w:eastAsiaTheme="minorEastAsia"/>
              <w:noProof/>
              <w:lang w:eastAsia="cs-CZ"/>
            </w:rPr>
          </w:pPr>
          <w:hyperlink w:anchor="_Toc132955279" w:history="1">
            <w:r w:rsidR="00525F34" w:rsidRPr="00F4769A">
              <w:rPr>
                <w:rStyle w:val="Hypertextovodkaz"/>
                <w:rFonts w:ascii="Arial" w:hAnsi="Arial" w:cs="Arial"/>
                <w:noProof/>
              </w:rPr>
              <w:t>2.3</w:t>
            </w:r>
            <w:r w:rsidR="00525F34">
              <w:rPr>
                <w:rFonts w:eastAsiaTheme="minorEastAsia"/>
                <w:noProof/>
                <w:lang w:eastAsia="cs-CZ"/>
              </w:rPr>
              <w:tab/>
            </w:r>
            <w:r w:rsidR="00525F34" w:rsidRPr="00F4769A">
              <w:rPr>
                <w:rStyle w:val="Hypertextovodkaz"/>
                <w:rFonts w:ascii="Arial" w:hAnsi="Arial" w:cs="Arial"/>
                <w:noProof/>
                <w:shd w:val="clear" w:color="auto" w:fill="FFFFFF"/>
              </w:rPr>
              <w:t>Specifické standardy vybavení vozidel</w:t>
            </w:r>
            <w:r w:rsidR="00525F34">
              <w:rPr>
                <w:noProof/>
                <w:webHidden/>
              </w:rPr>
              <w:tab/>
            </w:r>
            <w:r w:rsidR="00525F34">
              <w:rPr>
                <w:noProof/>
                <w:webHidden/>
              </w:rPr>
              <w:fldChar w:fldCharType="begin"/>
            </w:r>
            <w:r w:rsidR="00525F34">
              <w:rPr>
                <w:noProof/>
                <w:webHidden/>
              </w:rPr>
              <w:instrText xml:space="preserve"> PAGEREF _Toc132955279 \h </w:instrText>
            </w:r>
            <w:r w:rsidR="00525F34">
              <w:rPr>
                <w:noProof/>
                <w:webHidden/>
              </w:rPr>
            </w:r>
            <w:r w:rsidR="00525F34">
              <w:rPr>
                <w:noProof/>
                <w:webHidden/>
              </w:rPr>
              <w:fldChar w:fldCharType="separate"/>
            </w:r>
            <w:r w:rsidR="00525F34">
              <w:rPr>
                <w:noProof/>
                <w:webHidden/>
              </w:rPr>
              <w:t>6</w:t>
            </w:r>
            <w:r w:rsidR="00525F34">
              <w:rPr>
                <w:noProof/>
                <w:webHidden/>
              </w:rPr>
              <w:fldChar w:fldCharType="end"/>
            </w:r>
          </w:hyperlink>
        </w:p>
        <w:p w14:paraId="0BA77D1A" w14:textId="56556450" w:rsidR="00525F34" w:rsidRDefault="00000000">
          <w:pPr>
            <w:pStyle w:val="Obsah3"/>
            <w:tabs>
              <w:tab w:val="left" w:pos="1320"/>
              <w:tab w:val="right" w:leader="dot" w:pos="9062"/>
            </w:tabs>
            <w:rPr>
              <w:rFonts w:eastAsiaTheme="minorEastAsia"/>
              <w:noProof/>
              <w:lang w:eastAsia="cs-CZ"/>
            </w:rPr>
          </w:pPr>
          <w:hyperlink w:anchor="_Toc132955280" w:history="1">
            <w:r w:rsidR="00525F34" w:rsidRPr="00F4769A">
              <w:rPr>
                <w:rStyle w:val="Hypertextovodkaz"/>
                <w:rFonts w:ascii="Arial" w:hAnsi="Arial" w:cs="Arial"/>
                <w:noProof/>
                <w14:scene3d>
                  <w14:camera w14:prst="orthographicFront"/>
                  <w14:lightRig w14:rig="threePt" w14:dir="t">
                    <w14:rot w14:lat="0" w14:lon="0" w14:rev="0"/>
                  </w14:lightRig>
                </w14:scene3d>
              </w:rPr>
              <w:t>2.3.1</w:t>
            </w:r>
            <w:r w:rsidR="00525F34">
              <w:rPr>
                <w:rFonts w:eastAsiaTheme="minorEastAsia"/>
                <w:noProof/>
                <w:lang w:eastAsia="cs-CZ"/>
              </w:rPr>
              <w:tab/>
            </w:r>
            <w:r w:rsidR="00525F34" w:rsidRPr="00F4769A">
              <w:rPr>
                <w:rStyle w:val="Hypertextovodkaz"/>
                <w:rFonts w:ascii="Arial" w:hAnsi="Arial" w:cs="Arial"/>
                <w:noProof/>
                <w:shd w:val="clear" w:color="auto" w:fill="FFFFFF"/>
              </w:rPr>
              <w:t>Nová vozidla kategorie S, V, Vplus</w:t>
            </w:r>
            <w:r w:rsidR="00525F34">
              <w:rPr>
                <w:noProof/>
                <w:webHidden/>
              </w:rPr>
              <w:tab/>
            </w:r>
            <w:r w:rsidR="00525F34">
              <w:rPr>
                <w:noProof/>
                <w:webHidden/>
              </w:rPr>
              <w:fldChar w:fldCharType="begin"/>
            </w:r>
            <w:r w:rsidR="00525F34">
              <w:rPr>
                <w:noProof/>
                <w:webHidden/>
              </w:rPr>
              <w:instrText xml:space="preserve"> PAGEREF _Toc132955280 \h </w:instrText>
            </w:r>
            <w:r w:rsidR="00525F34">
              <w:rPr>
                <w:noProof/>
                <w:webHidden/>
              </w:rPr>
            </w:r>
            <w:r w:rsidR="00525F34">
              <w:rPr>
                <w:noProof/>
                <w:webHidden/>
              </w:rPr>
              <w:fldChar w:fldCharType="separate"/>
            </w:r>
            <w:r w:rsidR="00525F34">
              <w:rPr>
                <w:noProof/>
                <w:webHidden/>
              </w:rPr>
              <w:t>7</w:t>
            </w:r>
            <w:r w:rsidR="00525F34">
              <w:rPr>
                <w:noProof/>
                <w:webHidden/>
              </w:rPr>
              <w:fldChar w:fldCharType="end"/>
            </w:r>
          </w:hyperlink>
        </w:p>
        <w:p w14:paraId="337704B2" w14:textId="0F3C9D06" w:rsidR="00525F34" w:rsidRDefault="00000000">
          <w:pPr>
            <w:pStyle w:val="Obsah3"/>
            <w:tabs>
              <w:tab w:val="left" w:pos="1320"/>
              <w:tab w:val="right" w:leader="dot" w:pos="9062"/>
            </w:tabs>
            <w:rPr>
              <w:rFonts w:eastAsiaTheme="minorEastAsia"/>
              <w:noProof/>
              <w:lang w:eastAsia="cs-CZ"/>
            </w:rPr>
          </w:pPr>
          <w:hyperlink w:anchor="_Toc132955281" w:history="1">
            <w:r w:rsidR="00525F34" w:rsidRPr="00F4769A">
              <w:rPr>
                <w:rStyle w:val="Hypertextovodkaz"/>
                <w:rFonts w:ascii="Arial" w:eastAsia="Calibri" w:hAnsi="Arial" w:cs="Arial"/>
                <w:noProof/>
                <w14:scene3d>
                  <w14:camera w14:prst="orthographicFront"/>
                  <w14:lightRig w14:rig="threePt" w14:dir="t">
                    <w14:rot w14:lat="0" w14:lon="0" w14:rev="0"/>
                  </w14:lightRig>
                </w14:scene3d>
              </w:rPr>
              <w:t>2.3.2</w:t>
            </w:r>
            <w:r w:rsidR="00525F34">
              <w:rPr>
                <w:rFonts w:eastAsiaTheme="minorEastAsia"/>
                <w:noProof/>
                <w:lang w:eastAsia="cs-CZ"/>
              </w:rPr>
              <w:tab/>
            </w:r>
            <w:r w:rsidR="00525F34" w:rsidRPr="00F4769A">
              <w:rPr>
                <w:rStyle w:val="Hypertextovodkaz"/>
                <w:rFonts w:ascii="Arial" w:eastAsia="Calibri" w:hAnsi="Arial" w:cs="Arial"/>
                <w:noProof/>
              </w:rPr>
              <w:t>Starší vozidla vstupující do systému VDV přípustných kategorií S, V, Vplus</w:t>
            </w:r>
            <w:r w:rsidR="00525F34">
              <w:rPr>
                <w:noProof/>
                <w:webHidden/>
              </w:rPr>
              <w:tab/>
            </w:r>
            <w:r w:rsidR="00525F34">
              <w:rPr>
                <w:noProof/>
                <w:webHidden/>
              </w:rPr>
              <w:fldChar w:fldCharType="begin"/>
            </w:r>
            <w:r w:rsidR="00525F34">
              <w:rPr>
                <w:noProof/>
                <w:webHidden/>
              </w:rPr>
              <w:instrText xml:space="preserve"> PAGEREF _Toc132955281 \h </w:instrText>
            </w:r>
            <w:r w:rsidR="00525F34">
              <w:rPr>
                <w:noProof/>
                <w:webHidden/>
              </w:rPr>
            </w:r>
            <w:r w:rsidR="00525F34">
              <w:rPr>
                <w:noProof/>
                <w:webHidden/>
              </w:rPr>
              <w:fldChar w:fldCharType="separate"/>
            </w:r>
            <w:r w:rsidR="00525F34">
              <w:rPr>
                <w:noProof/>
                <w:webHidden/>
              </w:rPr>
              <w:t>8</w:t>
            </w:r>
            <w:r w:rsidR="00525F34">
              <w:rPr>
                <w:noProof/>
                <w:webHidden/>
              </w:rPr>
              <w:fldChar w:fldCharType="end"/>
            </w:r>
          </w:hyperlink>
        </w:p>
        <w:p w14:paraId="77FBE79E" w14:textId="597B9530" w:rsidR="00525F34" w:rsidRDefault="00000000">
          <w:pPr>
            <w:pStyle w:val="Obsah2"/>
            <w:tabs>
              <w:tab w:val="left" w:pos="880"/>
              <w:tab w:val="right" w:leader="dot" w:pos="9062"/>
            </w:tabs>
            <w:rPr>
              <w:rFonts w:eastAsiaTheme="minorEastAsia"/>
              <w:noProof/>
              <w:lang w:eastAsia="cs-CZ"/>
            </w:rPr>
          </w:pPr>
          <w:hyperlink w:anchor="_Toc132955282" w:history="1">
            <w:r w:rsidR="00525F34" w:rsidRPr="00F4769A">
              <w:rPr>
                <w:rStyle w:val="Hypertextovodkaz"/>
                <w:rFonts w:ascii="Arial" w:eastAsia="Calibri" w:hAnsi="Arial" w:cs="Arial"/>
                <w:noProof/>
              </w:rPr>
              <w:t>2.4</w:t>
            </w:r>
            <w:r w:rsidR="00525F34">
              <w:rPr>
                <w:rFonts w:eastAsiaTheme="minorEastAsia"/>
                <w:noProof/>
                <w:lang w:eastAsia="cs-CZ"/>
              </w:rPr>
              <w:tab/>
            </w:r>
            <w:r w:rsidR="00525F34" w:rsidRPr="00F4769A">
              <w:rPr>
                <w:rStyle w:val="Hypertextovodkaz"/>
                <w:rFonts w:ascii="Arial" w:eastAsia="Calibri" w:hAnsi="Arial" w:cs="Arial"/>
                <w:noProof/>
              </w:rPr>
              <w:t>Specifické standardy vybavení jednotlivých kategorii vozidel pro přepravu osob – M3</w:t>
            </w:r>
            <w:r w:rsidR="00525F34">
              <w:rPr>
                <w:noProof/>
                <w:webHidden/>
              </w:rPr>
              <w:tab/>
            </w:r>
            <w:r w:rsidR="00525F34">
              <w:rPr>
                <w:noProof/>
                <w:webHidden/>
              </w:rPr>
              <w:fldChar w:fldCharType="begin"/>
            </w:r>
            <w:r w:rsidR="00525F34">
              <w:rPr>
                <w:noProof/>
                <w:webHidden/>
              </w:rPr>
              <w:instrText xml:space="preserve"> PAGEREF _Toc132955282 \h </w:instrText>
            </w:r>
            <w:r w:rsidR="00525F34">
              <w:rPr>
                <w:noProof/>
                <w:webHidden/>
              </w:rPr>
            </w:r>
            <w:r w:rsidR="00525F34">
              <w:rPr>
                <w:noProof/>
                <w:webHidden/>
              </w:rPr>
              <w:fldChar w:fldCharType="separate"/>
            </w:r>
            <w:r w:rsidR="00525F34">
              <w:rPr>
                <w:noProof/>
                <w:webHidden/>
              </w:rPr>
              <w:t>9</w:t>
            </w:r>
            <w:r w:rsidR="00525F34">
              <w:rPr>
                <w:noProof/>
                <w:webHidden/>
              </w:rPr>
              <w:fldChar w:fldCharType="end"/>
            </w:r>
          </w:hyperlink>
        </w:p>
        <w:p w14:paraId="15F19921" w14:textId="4E4B2FF9" w:rsidR="00525F34" w:rsidRDefault="00000000">
          <w:pPr>
            <w:pStyle w:val="Obsah3"/>
            <w:tabs>
              <w:tab w:val="left" w:pos="1320"/>
              <w:tab w:val="right" w:leader="dot" w:pos="9062"/>
            </w:tabs>
            <w:rPr>
              <w:rFonts w:eastAsiaTheme="minorEastAsia"/>
              <w:noProof/>
              <w:lang w:eastAsia="cs-CZ"/>
            </w:rPr>
          </w:pPr>
          <w:hyperlink w:anchor="_Toc132955283" w:history="1">
            <w:r w:rsidR="00525F34" w:rsidRPr="00F4769A">
              <w:rPr>
                <w:rStyle w:val="Hypertextovodkaz"/>
                <w:rFonts w:ascii="Arial" w:hAnsi="Arial" w:cs="Arial"/>
                <w:noProof/>
                <w14:scene3d>
                  <w14:camera w14:prst="orthographicFront"/>
                  <w14:lightRig w14:rig="threePt" w14:dir="t">
                    <w14:rot w14:lat="0" w14:lon="0" w14:rev="0"/>
                  </w14:lightRig>
                </w14:scene3d>
              </w:rPr>
              <w:t>2.4.1</w:t>
            </w:r>
            <w:r w:rsidR="00525F34">
              <w:rPr>
                <w:rFonts w:eastAsiaTheme="minorEastAsia"/>
                <w:noProof/>
                <w:lang w:eastAsia="cs-CZ"/>
              </w:rPr>
              <w:tab/>
            </w:r>
            <w:r w:rsidR="00525F34" w:rsidRPr="00F4769A">
              <w:rPr>
                <w:rStyle w:val="Hypertextovodkaz"/>
                <w:rFonts w:ascii="Arial" w:hAnsi="Arial" w:cs="Arial"/>
                <w:noProof/>
              </w:rPr>
              <w:t>Vozidla kategorie S-N</w:t>
            </w:r>
            <w:r w:rsidR="00525F34">
              <w:rPr>
                <w:noProof/>
                <w:webHidden/>
              </w:rPr>
              <w:tab/>
            </w:r>
            <w:r w:rsidR="00525F34">
              <w:rPr>
                <w:noProof/>
                <w:webHidden/>
              </w:rPr>
              <w:fldChar w:fldCharType="begin"/>
            </w:r>
            <w:r w:rsidR="00525F34">
              <w:rPr>
                <w:noProof/>
                <w:webHidden/>
              </w:rPr>
              <w:instrText xml:space="preserve"> PAGEREF _Toc132955283 \h </w:instrText>
            </w:r>
            <w:r w:rsidR="00525F34">
              <w:rPr>
                <w:noProof/>
                <w:webHidden/>
              </w:rPr>
            </w:r>
            <w:r w:rsidR="00525F34">
              <w:rPr>
                <w:noProof/>
                <w:webHidden/>
              </w:rPr>
              <w:fldChar w:fldCharType="separate"/>
            </w:r>
            <w:r w:rsidR="00525F34">
              <w:rPr>
                <w:noProof/>
                <w:webHidden/>
              </w:rPr>
              <w:t>10</w:t>
            </w:r>
            <w:r w:rsidR="00525F34">
              <w:rPr>
                <w:noProof/>
                <w:webHidden/>
              </w:rPr>
              <w:fldChar w:fldCharType="end"/>
            </w:r>
          </w:hyperlink>
        </w:p>
        <w:p w14:paraId="708C3CDC" w14:textId="3B2FEABF" w:rsidR="00525F34" w:rsidRDefault="00000000">
          <w:pPr>
            <w:pStyle w:val="Obsah3"/>
            <w:tabs>
              <w:tab w:val="left" w:pos="1320"/>
              <w:tab w:val="right" w:leader="dot" w:pos="9062"/>
            </w:tabs>
            <w:rPr>
              <w:rFonts w:eastAsiaTheme="minorEastAsia"/>
              <w:noProof/>
              <w:lang w:eastAsia="cs-CZ"/>
            </w:rPr>
          </w:pPr>
          <w:hyperlink w:anchor="_Toc132955284" w:history="1">
            <w:r w:rsidR="00525F34" w:rsidRPr="00F4769A">
              <w:rPr>
                <w:rStyle w:val="Hypertextovodkaz"/>
                <w:rFonts w:ascii="Arial" w:hAnsi="Arial" w:cs="Arial"/>
                <w:noProof/>
                <w14:scene3d>
                  <w14:camera w14:prst="orthographicFront"/>
                  <w14:lightRig w14:rig="threePt" w14:dir="t">
                    <w14:rot w14:lat="0" w14:lon="0" w14:rev="0"/>
                  </w14:lightRig>
                </w14:scene3d>
              </w:rPr>
              <w:t>2.4.2</w:t>
            </w:r>
            <w:r w:rsidR="00525F34">
              <w:rPr>
                <w:rFonts w:eastAsiaTheme="minorEastAsia"/>
                <w:noProof/>
                <w:lang w:eastAsia="cs-CZ"/>
              </w:rPr>
              <w:tab/>
            </w:r>
            <w:r w:rsidR="00525F34" w:rsidRPr="00F4769A">
              <w:rPr>
                <w:rStyle w:val="Hypertextovodkaz"/>
                <w:rFonts w:ascii="Arial" w:hAnsi="Arial" w:cs="Arial"/>
                <w:noProof/>
              </w:rPr>
              <w:t>Vozidlo kategorie V-N</w:t>
            </w:r>
            <w:r w:rsidR="00525F34">
              <w:rPr>
                <w:noProof/>
                <w:webHidden/>
              </w:rPr>
              <w:tab/>
            </w:r>
            <w:r w:rsidR="00525F34">
              <w:rPr>
                <w:noProof/>
                <w:webHidden/>
              </w:rPr>
              <w:fldChar w:fldCharType="begin"/>
            </w:r>
            <w:r w:rsidR="00525F34">
              <w:rPr>
                <w:noProof/>
                <w:webHidden/>
              </w:rPr>
              <w:instrText xml:space="preserve"> PAGEREF _Toc132955284 \h </w:instrText>
            </w:r>
            <w:r w:rsidR="00525F34">
              <w:rPr>
                <w:noProof/>
                <w:webHidden/>
              </w:rPr>
            </w:r>
            <w:r w:rsidR="00525F34">
              <w:rPr>
                <w:noProof/>
                <w:webHidden/>
              </w:rPr>
              <w:fldChar w:fldCharType="separate"/>
            </w:r>
            <w:r w:rsidR="00525F34">
              <w:rPr>
                <w:noProof/>
                <w:webHidden/>
              </w:rPr>
              <w:t>10</w:t>
            </w:r>
            <w:r w:rsidR="00525F34">
              <w:rPr>
                <w:noProof/>
                <w:webHidden/>
              </w:rPr>
              <w:fldChar w:fldCharType="end"/>
            </w:r>
          </w:hyperlink>
        </w:p>
        <w:p w14:paraId="4F07B4C3" w14:textId="2DF064E8" w:rsidR="00525F34" w:rsidRDefault="00000000">
          <w:pPr>
            <w:pStyle w:val="Obsah3"/>
            <w:tabs>
              <w:tab w:val="left" w:pos="1320"/>
              <w:tab w:val="right" w:leader="dot" w:pos="9062"/>
            </w:tabs>
            <w:rPr>
              <w:rFonts w:eastAsiaTheme="minorEastAsia"/>
              <w:noProof/>
              <w:lang w:eastAsia="cs-CZ"/>
            </w:rPr>
          </w:pPr>
          <w:hyperlink w:anchor="_Toc132955285" w:history="1">
            <w:r w:rsidR="00525F34" w:rsidRPr="00F4769A">
              <w:rPr>
                <w:rStyle w:val="Hypertextovodkaz"/>
                <w:rFonts w:ascii="Arial" w:hAnsi="Arial" w:cs="Arial"/>
                <w:noProof/>
                <w14:scene3d>
                  <w14:camera w14:prst="orthographicFront"/>
                  <w14:lightRig w14:rig="threePt" w14:dir="t">
                    <w14:rot w14:lat="0" w14:lon="0" w14:rev="0"/>
                  </w14:lightRig>
                </w14:scene3d>
              </w:rPr>
              <w:t>2.4.3</w:t>
            </w:r>
            <w:r w:rsidR="00525F34">
              <w:rPr>
                <w:rFonts w:eastAsiaTheme="minorEastAsia"/>
                <w:noProof/>
                <w:lang w:eastAsia="cs-CZ"/>
              </w:rPr>
              <w:tab/>
            </w:r>
            <w:r w:rsidR="00525F34" w:rsidRPr="00F4769A">
              <w:rPr>
                <w:rStyle w:val="Hypertextovodkaz"/>
                <w:rFonts w:ascii="Arial" w:hAnsi="Arial" w:cs="Arial"/>
                <w:noProof/>
              </w:rPr>
              <w:t>Vozidla kategorie Vplus – N</w:t>
            </w:r>
            <w:r w:rsidR="00525F34">
              <w:rPr>
                <w:noProof/>
                <w:webHidden/>
              </w:rPr>
              <w:tab/>
            </w:r>
            <w:r w:rsidR="00525F34">
              <w:rPr>
                <w:noProof/>
                <w:webHidden/>
              </w:rPr>
              <w:fldChar w:fldCharType="begin"/>
            </w:r>
            <w:r w:rsidR="00525F34">
              <w:rPr>
                <w:noProof/>
                <w:webHidden/>
              </w:rPr>
              <w:instrText xml:space="preserve"> PAGEREF _Toc132955285 \h </w:instrText>
            </w:r>
            <w:r w:rsidR="00525F34">
              <w:rPr>
                <w:noProof/>
                <w:webHidden/>
              </w:rPr>
            </w:r>
            <w:r w:rsidR="00525F34">
              <w:rPr>
                <w:noProof/>
                <w:webHidden/>
              </w:rPr>
              <w:fldChar w:fldCharType="separate"/>
            </w:r>
            <w:r w:rsidR="00525F34">
              <w:rPr>
                <w:noProof/>
                <w:webHidden/>
              </w:rPr>
              <w:t>11</w:t>
            </w:r>
            <w:r w:rsidR="00525F34">
              <w:rPr>
                <w:noProof/>
                <w:webHidden/>
              </w:rPr>
              <w:fldChar w:fldCharType="end"/>
            </w:r>
          </w:hyperlink>
        </w:p>
        <w:p w14:paraId="75AE8BF5" w14:textId="7817428D" w:rsidR="00525F34" w:rsidRDefault="00000000">
          <w:pPr>
            <w:pStyle w:val="Obsah3"/>
            <w:tabs>
              <w:tab w:val="left" w:pos="1320"/>
              <w:tab w:val="right" w:leader="dot" w:pos="9062"/>
            </w:tabs>
            <w:rPr>
              <w:rFonts w:eastAsiaTheme="minorEastAsia"/>
              <w:noProof/>
              <w:lang w:eastAsia="cs-CZ"/>
            </w:rPr>
          </w:pPr>
          <w:hyperlink w:anchor="_Toc132955286" w:history="1">
            <w:r w:rsidR="00525F34" w:rsidRPr="00F4769A">
              <w:rPr>
                <w:rStyle w:val="Hypertextovodkaz"/>
                <w:rFonts w:ascii="Arial" w:hAnsi="Arial" w:cs="Arial"/>
                <w:noProof/>
                <w14:scene3d>
                  <w14:camera w14:prst="orthographicFront"/>
                  <w14:lightRig w14:rig="threePt" w14:dir="t">
                    <w14:rot w14:lat="0" w14:lon="0" w14:rev="0"/>
                  </w14:lightRig>
                </w14:scene3d>
              </w:rPr>
              <w:t>2.4.4</w:t>
            </w:r>
            <w:r w:rsidR="00525F34">
              <w:rPr>
                <w:rFonts w:eastAsiaTheme="minorEastAsia"/>
                <w:noProof/>
                <w:lang w:eastAsia="cs-CZ"/>
              </w:rPr>
              <w:tab/>
            </w:r>
            <w:r w:rsidR="00525F34" w:rsidRPr="00F4769A">
              <w:rPr>
                <w:rStyle w:val="Hypertextovodkaz"/>
                <w:rFonts w:ascii="Arial" w:hAnsi="Arial" w:cs="Arial"/>
                <w:noProof/>
              </w:rPr>
              <w:t>Vozidla kategorie S-N</w:t>
            </w:r>
            <w:r w:rsidR="00525F34">
              <w:rPr>
                <w:noProof/>
                <w:webHidden/>
              </w:rPr>
              <w:tab/>
            </w:r>
            <w:r w:rsidR="00525F34">
              <w:rPr>
                <w:noProof/>
                <w:webHidden/>
              </w:rPr>
              <w:fldChar w:fldCharType="begin"/>
            </w:r>
            <w:r w:rsidR="00525F34">
              <w:rPr>
                <w:noProof/>
                <w:webHidden/>
              </w:rPr>
              <w:instrText xml:space="preserve"> PAGEREF _Toc132955286 \h </w:instrText>
            </w:r>
            <w:r w:rsidR="00525F34">
              <w:rPr>
                <w:noProof/>
                <w:webHidden/>
              </w:rPr>
            </w:r>
            <w:r w:rsidR="00525F34">
              <w:rPr>
                <w:noProof/>
                <w:webHidden/>
              </w:rPr>
              <w:fldChar w:fldCharType="separate"/>
            </w:r>
            <w:r w:rsidR="00525F34">
              <w:rPr>
                <w:noProof/>
                <w:webHidden/>
              </w:rPr>
              <w:t>11</w:t>
            </w:r>
            <w:r w:rsidR="00525F34">
              <w:rPr>
                <w:noProof/>
                <w:webHidden/>
              </w:rPr>
              <w:fldChar w:fldCharType="end"/>
            </w:r>
          </w:hyperlink>
        </w:p>
        <w:p w14:paraId="443C1E28" w14:textId="529B6A0A" w:rsidR="00525F34" w:rsidRDefault="00000000">
          <w:pPr>
            <w:pStyle w:val="Obsah3"/>
            <w:tabs>
              <w:tab w:val="left" w:pos="1320"/>
              <w:tab w:val="right" w:leader="dot" w:pos="9062"/>
            </w:tabs>
            <w:rPr>
              <w:rFonts w:eastAsiaTheme="minorEastAsia"/>
              <w:noProof/>
              <w:lang w:eastAsia="cs-CZ"/>
            </w:rPr>
          </w:pPr>
          <w:hyperlink w:anchor="_Toc132955287" w:history="1">
            <w:r w:rsidR="00525F34" w:rsidRPr="00F4769A">
              <w:rPr>
                <w:rStyle w:val="Hypertextovodkaz"/>
                <w:rFonts w:ascii="Arial" w:hAnsi="Arial" w:cs="Arial"/>
                <w:noProof/>
                <w14:scene3d>
                  <w14:camera w14:prst="orthographicFront"/>
                  <w14:lightRig w14:rig="threePt" w14:dir="t">
                    <w14:rot w14:lat="0" w14:lon="0" w14:rev="0"/>
                  </w14:lightRig>
                </w14:scene3d>
              </w:rPr>
              <w:t>2.4.5</w:t>
            </w:r>
            <w:r w:rsidR="00525F34">
              <w:rPr>
                <w:rFonts w:eastAsiaTheme="minorEastAsia"/>
                <w:noProof/>
                <w:lang w:eastAsia="cs-CZ"/>
              </w:rPr>
              <w:tab/>
            </w:r>
            <w:r w:rsidR="00525F34" w:rsidRPr="00F4769A">
              <w:rPr>
                <w:rStyle w:val="Hypertextovodkaz"/>
                <w:rFonts w:ascii="Arial" w:hAnsi="Arial" w:cs="Arial"/>
                <w:noProof/>
              </w:rPr>
              <w:t>Vozidla kategorie V-N</w:t>
            </w:r>
            <w:r w:rsidR="00525F34">
              <w:rPr>
                <w:noProof/>
                <w:webHidden/>
              </w:rPr>
              <w:tab/>
            </w:r>
            <w:r w:rsidR="00525F34">
              <w:rPr>
                <w:noProof/>
                <w:webHidden/>
              </w:rPr>
              <w:fldChar w:fldCharType="begin"/>
            </w:r>
            <w:r w:rsidR="00525F34">
              <w:rPr>
                <w:noProof/>
                <w:webHidden/>
              </w:rPr>
              <w:instrText xml:space="preserve"> PAGEREF _Toc132955287 \h </w:instrText>
            </w:r>
            <w:r w:rsidR="00525F34">
              <w:rPr>
                <w:noProof/>
                <w:webHidden/>
              </w:rPr>
            </w:r>
            <w:r w:rsidR="00525F34">
              <w:rPr>
                <w:noProof/>
                <w:webHidden/>
              </w:rPr>
              <w:fldChar w:fldCharType="separate"/>
            </w:r>
            <w:r w:rsidR="00525F34">
              <w:rPr>
                <w:noProof/>
                <w:webHidden/>
              </w:rPr>
              <w:t>11</w:t>
            </w:r>
            <w:r w:rsidR="00525F34">
              <w:rPr>
                <w:noProof/>
                <w:webHidden/>
              </w:rPr>
              <w:fldChar w:fldCharType="end"/>
            </w:r>
          </w:hyperlink>
        </w:p>
        <w:p w14:paraId="515DAA97" w14:textId="0D79EF20" w:rsidR="00525F34" w:rsidRDefault="00000000">
          <w:pPr>
            <w:pStyle w:val="Obsah3"/>
            <w:tabs>
              <w:tab w:val="left" w:pos="1320"/>
              <w:tab w:val="right" w:leader="dot" w:pos="9062"/>
            </w:tabs>
            <w:rPr>
              <w:rFonts w:eastAsiaTheme="minorEastAsia"/>
              <w:noProof/>
              <w:lang w:eastAsia="cs-CZ"/>
            </w:rPr>
          </w:pPr>
          <w:hyperlink w:anchor="_Toc132955288" w:history="1">
            <w:r w:rsidR="00525F34" w:rsidRPr="00F4769A">
              <w:rPr>
                <w:rStyle w:val="Hypertextovodkaz"/>
                <w:rFonts w:ascii="Arial" w:hAnsi="Arial" w:cs="Arial"/>
                <w:noProof/>
                <w14:scene3d>
                  <w14:camera w14:prst="orthographicFront"/>
                  <w14:lightRig w14:rig="threePt" w14:dir="t">
                    <w14:rot w14:lat="0" w14:lon="0" w14:rev="0"/>
                  </w14:lightRig>
                </w14:scene3d>
              </w:rPr>
              <w:t>2.4.6</w:t>
            </w:r>
            <w:r w:rsidR="00525F34">
              <w:rPr>
                <w:rFonts w:eastAsiaTheme="minorEastAsia"/>
                <w:noProof/>
                <w:lang w:eastAsia="cs-CZ"/>
              </w:rPr>
              <w:tab/>
            </w:r>
            <w:r w:rsidR="00525F34" w:rsidRPr="00F4769A">
              <w:rPr>
                <w:rStyle w:val="Hypertextovodkaz"/>
                <w:rFonts w:ascii="Arial" w:hAnsi="Arial" w:cs="Arial"/>
                <w:noProof/>
              </w:rPr>
              <w:t>Vozidla kategorie Vplus-N</w:t>
            </w:r>
            <w:r w:rsidR="00525F34">
              <w:rPr>
                <w:noProof/>
                <w:webHidden/>
              </w:rPr>
              <w:tab/>
            </w:r>
            <w:r w:rsidR="00525F34">
              <w:rPr>
                <w:noProof/>
                <w:webHidden/>
              </w:rPr>
              <w:fldChar w:fldCharType="begin"/>
            </w:r>
            <w:r w:rsidR="00525F34">
              <w:rPr>
                <w:noProof/>
                <w:webHidden/>
              </w:rPr>
              <w:instrText xml:space="preserve"> PAGEREF _Toc132955288 \h </w:instrText>
            </w:r>
            <w:r w:rsidR="00525F34">
              <w:rPr>
                <w:noProof/>
                <w:webHidden/>
              </w:rPr>
            </w:r>
            <w:r w:rsidR="00525F34">
              <w:rPr>
                <w:noProof/>
                <w:webHidden/>
              </w:rPr>
              <w:fldChar w:fldCharType="separate"/>
            </w:r>
            <w:r w:rsidR="00525F34">
              <w:rPr>
                <w:noProof/>
                <w:webHidden/>
              </w:rPr>
              <w:t>12</w:t>
            </w:r>
            <w:r w:rsidR="00525F34">
              <w:rPr>
                <w:noProof/>
                <w:webHidden/>
              </w:rPr>
              <w:fldChar w:fldCharType="end"/>
            </w:r>
          </w:hyperlink>
        </w:p>
        <w:p w14:paraId="11663654" w14:textId="1FFA7F41" w:rsidR="00525F34" w:rsidRDefault="00000000">
          <w:pPr>
            <w:pStyle w:val="Obsah2"/>
            <w:tabs>
              <w:tab w:val="left" w:pos="880"/>
              <w:tab w:val="right" w:leader="dot" w:pos="9062"/>
            </w:tabs>
            <w:rPr>
              <w:rFonts w:eastAsiaTheme="minorEastAsia"/>
              <w:noProof/>
              <w:lang w:eastAsia="cs-CZ"/>
            </w:rPr>
          </w:pPr>
          <w:hyperlink w:anchor="_Toc132955289" w:history="1">
            <w:r w:rsidR="00525F34" w:rsidRPr="00F4769A">
              <w:rPr>
                <w:rStyle w:val="Hypertextovodkaz"/>
                <w:rFonts w:ascii="Arial" w:eastAsia="Calibri" w:hAnsi="Arial" w:cs="Arial"/>
                <w:noProof/>
              </w:rPr>
              <w:t>2.5</w:t>
            </w:r>
            <w:r w:rsidR="00525F34">
              <w:rPr>
                <w:rFonts w:eastAsiaTheme="minorEastAsia"/>
                <w:noProof/>
                <w:lang w:eastAsia="cs-CZ"/>
              </w:rPr>
              <w:tab/>
            </w:r>
            <w:r w:rsidR="00525F34" w:rsidRPr="00F4769A">
              <w:rPr>
                <w:rStyle w:val="Hypertextovodkaz"/>
                <w:rFonts w:ascii="Arial" w:eastAsia="Calibri" w:hAnsi="Arial" w:cs="Arial"/>
                <w:noProof/>
              </w:rPr>
              <w:t>Nízkopodlažnost a bezbariérovost vozidla</w:t>
            </w:r>
            <w:r w:rsidR="00525F34">
              <w:rPr>
                <w:noProof/>
                <w:webHidden/>
              </w:rPr>
              <w:tab/>
            </w:r>
            <w:r w:rsidR="00525F34">
              <w:rPr>
                <w:noProof/>
                <w:webHidden/>
              </w:rPr>
              <w:fldChar w:fldCharType="begin"/>
            </w:r>
            <w:r w:rsidR="00525F34">
              <w:rPr>
                <w:noProof/>
                <w:webHidden/>
              </w:rPr>
              <w:instrText xml:space="preserve"> PAGEREF _Toc132955289 \h </w:instrText>
            </w:r>
            <w:r w:rsidR="00525F34">
              <w:rPr>
                <w:noProof/>
                <w:webHidden/>
              </w:rPr>
            </w:r>
            <w:r w:rsidR="00525F34">
              <w:rPr>
                <w:noProof/>
                <w:webHidden/>
              </w:rPr>
              <w:fldChar w:fldCharType="separate"/>
            </w:r>
            <w:r w:rsidR="00525F34">
              <w:rPr>
                <w:noProof/>
                <w:webHidden/>
              </w:rPr>
              <w:t>12</w:t>
            </w:r>
            <w:r w:rsidR="00525F34">
              <w:rPr>
                <w:noProof/>
                <w:webHidden/>
              </w:rPr>
              <w:fldChar w:fldCharType="end"/>
            </w:r>
          </w:hyperlink>
        </w:p>
        <w:p w14:paraId="193EF555" w14:textId="1A45D7F1" w:rsidR="00525F34" w:rsidRDefault="00000000">
          <w:pPr>
            <w:pStyle w:val="Obsah2"/>
            <w:tabs>
              <w:tab w:val="left" w:pos="880"/>
              <w:tab w:val="right" w:leader="dot" w:pos="9062"/>
            </w:tabs>
            <w:rPr>
              <w:rFonts w:eastAsiaTheme="minorEastAsia"/>
              <w:noProof/>
              <w:lang w:eastAsia="cs-CZ"/>
            </w:rPr>
          </w:pPr>
          <w:hyperlink w:anchor="_Toc132955290" w:history="1">
            <w:r w:rsidR="00525F34" w:rsidRPr="00F4769A">
              <w:rPr>
                <w:rStyle w:val="Hypertextovodkaz"/>
                <w:rFonts w:ascii="Arial" w:hAnsi="Arial" w:cs="Arial"/>
                <w:noProof/>
              </w:rPr>
              <w:t>2.6</w:t>
            </w:r>
            <w:r w:rsidR="00525F34">
              <w:rPr>
                <w:rFonts w:eastAsiaTheme="minorEastAsia"/>
                <w:noProof/>
                <w:lang w:eastAsia="cs-CZ"/>
              </w:rPr>
              <w:tab/>
            </w:r>
            <w:r w:rsidR="00525F34" w:rsidRPr="00F4769A">
              <w:rPr>
                <w:rStyle w:val="Hypertextovodkaz"/>
                <w:rFonts w:ascii="Arial" w:hAnsi="Arial" w:cs="Arial"/>
                <w:noProof/>
              </w:rPr>
              <w:t>Pohon (palivo)</w:t>
            </w:r>
            <w:r w:rsidR="00525F34">
              <w:rPr>
                <w:noProof/>
                <w:webHidden/>
              </w:rPr>
              <w:tab/>
            </w:r>
            <w:r w:rsidR="00525F34">
              <w:rPr>
                <w:noProof/>
                <w:webHidden/>
              </w:rPr>
              <w:fldChar w:fldCharType="begin"/>
            </w:r>
            <w:r w:rsidR="00525F34">
              <w:rPr>
                <w:noProof/>
                <w:webHidden/>
              </w:rPr>
              <w:instrText xml:space="preserve"> PAGEREF _Toc132955290 \h </w:instrText>
            </w:r>
            <w:r w:rsidR="00525F34">
              <w:rPr>
                <w:noProof/>
                <w:webHidden/>
              </w:rPr>
            </w:r>
            <w:r w:rsidR="00525F34">
              <w:rPr>
                <w:noProof/>
                <w:webHidden/>
              </w:rPr>
              <w:fldChar w:fldCharType="separate"/>
            </w:r>
            <w:r w:rsidR="00525F34">
              <w:rPr>
                <w:noProof/>
                <w:webHidden/>
              </w:rPr>
              <w:t>12</w:t>
            </w:r>
            <w:r w:rsidR="00525F34">
              <w:rPr>
                <w:noProof/>
                <w:webHidden/>
              </w:rPr>
              <w:fldChar w:fldCharType="end"/>
            </w:r>
          </w:hyperlink>
        </w:p>
        <w:p w14:paraId="1F5675ED" w14:textId="39E050C7" w:rsidR="00525F34" w:rsidRDefault="00000000">
          <w:pPr>
            <w:pStyle w:val="Obsah2"/>
            <w:tabs>
              <w:tab w:val="left" w:pos="880"/>
              <w:tab w:val="right" w:leader="dot" w:pos="9062"/>
            </w:tabs>
            <w:rPr>
              <w:rFonts w:eastAsiaTheme="minorEastAsia"/>
              <w:noProof/>
              <w:lang w:eastAsia="cs-CZ"/>
            </w:rPr>
          </w:pPr>
          <w:hyperlink w:anchor="_Toc132955291" w:history="1">
            <w:r w:rsidR="00525F34" w:rsidRPr="00F4769A">
              <w:rPr>
                <w:rStyle w:val="Hypertextovodkaz"/>
                <w:rFonts w:ascii="Arial" w:hAnsi="Arial" w:cs="Arial"/>
                <w:noProof/>
              </w:rPr>
              <w:t>2.7</w:t>
            </w:r>
            <w:r w:rsidR="00525F34">
              <w:rPr>
                <w:rFonts w:eastAsiaTheme="minorEastAsia"/>
                <w:noProof/>
                <w:lang w:eastAsia="cs-CZ"/>
              </w:rPr>
              <w:tab/>
            </w:r>
            <w:r w:rsidR="00525F34" w:rsidRPr="00F4769A">
              <w:rPr>
                <w:rStyle w:val="Hypertextovodkaz"/>
                <w:rFonts w:ascii="Arial" w:hAnsi="Arial" w:cs="Arial"/>
                <w:noProof/>
                <w:shd w:val="clear" w:color="auto" w:fill="FFFFFF"/>
              </w:rPr>
              <w:t>Vybavení vozidel pro přepravu jízdních kol</w:t>
            </w:r>
            <w:r w:rsidR="00525F34">
              <w:rPr>
                <w:noProof/>
                <w:webHidden/>
              </w:rPr>
              <w:tab/>
            </w:r>
            <w:r w:rsidR="00525F34">
              <w:rPr>
                <w:noProof/>
                <w:webHidden/>
              </w:rPr>
              <w:fldChar w:fldCharType="begin"/>
            </w:r>
            <w:r w:rsidR="00525F34">
              <w:rPr>
                <w:noProof/>
                <w:webHidden/>
              </w:rPr>
              <w:instrText xml:space="preserve"> PAGEREF _Toc132955291 \h </w:instrText>
            </w:r>
            <w:r w:rsidR="00525F34">
              <w:rPr>
                <w:noProof/>
                <w:webHidden/>
              </w:rPr>
            </w:r>
            <w:r w:rsidR="00525F34">
              <w:rPr>
                <w:noProof/>
                <w:webHidden/>
              </w:rPr>
              <w:fldChar w:fldCharType="separate"/>
            </w:r>
            <w:r w:rsidR="00525F34">
              <w:rPr>
                <w:noProof/>
                <w:webHidden/>
              </w:rPr>
              <w:t>13</w:t>
            </w:r>
            <w:r w:rsidR="00525F34">
              <w:rPr>
                <w:noProof/>
                <w:webHidden/>
              </w:rPr>
              <w:fldChar w:fldCharType="end"/>
            </w:r>
          </w:hyperlink>
        </w:p>
        <w:p w14:paraId="52F6D9D7" w14:textId="46467F3B" w:rsidR="00525F34" w:rsidRDefault="00000000">
          <w:pPr>
            <w:pStyle w:val="Obsah3"/>
            <w:tabs>
              <w:tab w:val="left" w:pos="1320"/>
              <w:tab w:val="right" w:leader="dot" w:pos="9062"/>
            </w:tabs>
            <w:rPr>
              <w:rFonts w:eastAsiaTheme="minorEastAsia"/>
              <w:noProof/>
              <w:lang w:eastAsia="cs-CZ"/>
            </w:rPr>
          </w:pPr>
          <w:hyperlink w:anchor="_Toc132955292" w:history="1">
            <w:r w:rsidR="00525F34" w:rsidRPr="00F4769A">
              <w:rPr>
                <w:rStyle w:val="Hypertextovodkaz"/>
                <w:rFonts w:ascii="Arial" w:hAnsi="Arial" w:cs="Arial"/>
                <w:noProof/>
                <w14:scene3d>
                  <w14:camera w14:prst="orthographicFront"/>
                  <w14:lightRig w14:rig="threePt" w14:dir="t">
                    <w14:rot w14:lat="0" w14:lon="0" w14:rev="0"/>
                  </w14:lightRig>
                </w14:scene3d>
              </w:rPr>
              <w:t>2.7.1</w:t>
            </w:r>
            <w:r w:rsidR="00525F34">
              <w:rPr>
                <w:rFonts w:eastAsiaTheme="minorEastAsia"/>
                <w:noProof/>
                <w:lang w:eastAsia="cs-CZ"/>
              </w:rPr>
              <w:tab/>
            </w:r>
            <w:r w:rsidR="00525F34" w:rsidRPr="00F4769A">
              <w:rPr>
                <w:rStyle w:val="Hypertextovodkaz"/>
                <w:rFonts w:ascii="Arial" w:hAnsi="Arial" w:cs="Arial"/>
                <w:noProof/>
              </w:rPr>
              <w:t>Vozidla s přívěsným vozíkem</w:t>
            </w:r>
            <w:r w:rsidR="00525F34">
              <w:rPr>
                <w:noProof/>
                <w:webHidden/>
              </w:rPr>
              <w:tab/>
            </w:r>
            <w:r w:rsidR="00525F34">
              <w:rPr>
                <w:noProof/>
                <w:webHidden/>
              </w:rPr>
              <w:fldChar w:fldCharType="begin"/>
            </w:r>
            <w:r w:rsidR="00525F34">
              <w:rPr>
                <w:noProof/>
                <w:webHidden/>
              </w:rPr>
              <w:instrText xml:space="preserve"> PAGEREF _Toc132955292 \h </w:instrText>
            </w:r>
            <w:r w:rsidR="00525F34">
              <w:rPr>
                <w:noProof/>
                <w:webHidden/>
              </w:rPr>
            </w:r>
            <w:r w:rsidR="00525F34">
              <w:rPr>
                <w:noProof/>
                <w:webHidden/>
              </w:rPr>
              <w:fldChar w:fldCharType="separate"/>
            </w:r>
            <w:r w:rsidR="00525F34">
              <w:rPr>
                <w:noProof/>
                <w:webHidden/>
              </w:rPr>
              <w:t>13</w:t>
            </w:r>
            <w:r w:rsidR="00525F34">
              <w:rPr>
                <w:noProof/>
                <w:webHidden/>
              </w:rPr>
              <w:fldChar w:fldCharType="end"/>
            </w:r>
          </w:hyperlink>
        </w:p>
        <w:p w14:paraId="630FF7A7" w14:textId="428E06E8" w:rsidR="00525F34" w:rsidRDefault="00000000">
          <w:pPr>
            <w:pStyle w:val="Obsah3"/>
            <w:tabs>
              <w:tab w:val="left" w:pos="1320"/>
              <w:tab w:val="right" w:leader="dot" w:pos="9062"/>
            </w:tabs>
            <w:rPr>
              <w:rFonts w:eastAsiaTheme="minorEastAsia"/>
              <w:noProof/>
              <w:lang w:eastAsia="cs-CZ"/>
            </w:rPr>
          </w:pPr>
          <w:hyperlink w:anchor="_Toc132955293" w:history="1">
            <w:r w:rsidR="00525F34" w:rsidRPr="00F4769A">
              <w:rPr>
                <w:rStyle w:val="Hypertextovodkaz"/>
                <w:rFonts w:ascii="Arial" w:hAnsi="Arial" w:cs="Arial"/>
                <w:noProof/>
                <w14:scene3d>
                  <w14:camera w14:prst="orthographicFront"/>
                  <w14:lightRig w14:rig="threePt" w14:dir="t">
                    <w14:rot w14:lat="0" w14:lon="0" w14:rev="0"/>
                  </w14:lightRig>
                </w14:scene3d>
              </w:rPr>
              <w:t>2.7.2</w:t>
            </w:r>
            <w:r w:rsidR="00525F34">
              <w:rPr>
                <w:rFonts w:eastAsiaTheme="minorEastAsia"/>
                <w:noProof/>
                <w:lang w:eastAsia="cs-CZ"/>
              </w:rPr>
              <w:tab/>
            </w:r>
            <w:r w:rsidR="00525F34" w:rsidRPr="00F4769A">
              <w:rPr>
                <w:rStyle w:val="Hypertextovodkaz"/>
                <w:rFonts w:ascii="Arial" w:hAnsi="Arial" w:cs="Arial"/>
                <w:noProof/>
              </w:rPr>
              <w:t>Vozidla s přepravou kol v závěsu</w:t>
            </w:r>
            <w:r w:rsidR="00525F34">
              <w:rPr>
                <w:noProof/>
                <w:webHidden/>
              </w:rPr>
              <w:tab/>
            </w:r>
            <w:r w:rsidR="00525F34">
              <w:rPr>
                <w:noProof/>
                <w:webHidden/>
              </w:rPr>
              <w:fldChar w:fldCharType="begin"/>
            </w:r>
            <w:r w:rsidR="00525F34">
              <w:rPr>
                <w:noProof/>
                <w:webHidden/>
              </w:rPr>
              <w:instrText xml:space="preserve"> PAGEREF _Toc132955293 \h </w:instrText>
            </w:r>
            <w:r w:rsidR="00525F34">
              <w:rPr>
                <w:noProof/>
                <w:webHidden/>
              </w:rPr>
            </w:r>
            <w:r w:rsidR="00525F34">
              <w:rPr>
                <w:noProof/>
                <w:webHidden/>
              </w:rPr>
              <w:fldChar w:fldCharType="separate"/>
            </w:r>
            <w:r w:rsidR="00525F34">
              <w:rPr>
                <w:noProof/>
                <w:webHidden/>
              </w:rPr>
              <w:t>13</w:t>
            </w:r>
            <w:r w:rsidR="00525F34">
              <w:rPr>
                <w:noProof/>
                <w:webHidden/>
              </w:rPr>
              <w:fldChar w:fldCharType="end"/>
            </w:r>
          </w:hyperlink>
        </w:p>
        <w:p w14:paraId="769CA6BE" w14:textId="2EA402D3" w:rsidR="00525F34" w:rsidRDefault="00000000">
          <w:pPr>
            <w:pStyle w:val="Obsah1"/>
            <w:tabs>
              <w:tab w:val="left" w:pos="440"/>
              <w:tab w:val="right" w:leader="dot" w:pos="9062"/>
            </w:tabs>
            <w:rPr>
              <w:rFonts w:eastAsiaTheme="minorEastAsia"/>
              <w:noProof/>
              <w:lang w:eastAsia="cs-CZ"/>
            </w:rPr>
          </w:pPr>
          <w:hyperlink w:anchor="_Toc132955294" w:history="1">
            <w:r w:rsidR="00525F34" w:rsidRPr="00F4769A">
              <w:rPr>
                <w:rStyle w:val="Hypertextovodkaz"/>
                <w:rFonts w:ascii="Arial" w:hAnsi="Arial" w:cs="Arial"/>
                <w:noProof/>
                <w14:scene3d>
                  <w14:camera w14:prst="orthographicFront"/>
                  <w14:lightRig w14:rig="threePt" w14:dir="t">
                    <w14:rot w14:lat="0" w14:lon="0" w14:rev="0"/>
                  </w14:lightRig>
                </w14:scene3d>
              </w:rPr>
              <w:t>3</w:t>
            </w:r>
            <w:r w:rsidR="00525F34">
              <w:rPr>
                <w:rFonts w:eastAsiaTheme="minorEastAsia"/>
                <w:noProof/>
                <w:lang w:eastAsia="cs-CZ"/>
              </w:rPr>
              <w:tab/>
            </w:r>
            <w:r w:rsidR="00525F34" w:rsidRPr="00F4769A">
              <w:rPr>
                <w:rStyle w:val="Hypertextovodkaz"/>
                <w:rFonts w:ascii="Arial" w:hAnsi="Arial" w:cs="Arial"/>
                <w:noProof/>
              </w:rPr>
              <w:t>Všeobecné standardy vybavení vozidel</w:t>
            </w:r>
            <w:r w:rsidR="00525F34">
              <w:rPr>
                <w:noProof/>
                <w:webHidden/>
              </w:rPr>
              <w:tab/>
            </w:r>
            <w:r w:rsidR="00525F34">
              <w:rPr>
                <w:noProof/>
                <w:webHidden/>
              </w:rPr>
              <w:fldChar w:fldCharType="begin"/>
            </w:r>
            <w:r w:rsidR="00525F34">
              <w:rPr>
                <w:noProof/>
                <w:webHidden/>
              </w:rPr>
              <w:instrText xml:space="preserve"> PAGEREF _Toc132955294 \h </w:instrText>
            </w:r>
            <w:r w:rsidR="00525F34">
              <w:rPr>
                <w:noProof/>
                <w:webHidden/>
              </w:rPr>
            </w:r>
            <w:r w:rsidR="00525F34">
              <w:rPr>
                <w:noProof/>
                <w:webHidden/>
              </w:rPr>
              <w:fldChar w:fldCharType="separate"/>
            </w:r>
            <w:r w:rsidR="00525F34">
              <w:rPr>
                <w:noProof/>
                <w:webHidden/>
              </w:rPr>
              <w:t>14</w:t>
            </w:r>
            <w:r w:rsidR="00525F34">
              <w:rPr>
                <w:noProof/>
                <w:webHidden/>
              </w:rPr>
              <w:fldChar w:fldCharType="end"/>
            </w:r>
          </w:hyperlink>
        </w:p>
        <w:p w14:paraId="72B5C87F" w14:textId="2303C729" w:rsidR="00525F34" w:rsidRDefault="00000000">
          <w:pPr>
            <w:pStyle w:val="Obsah2"/>
            <w:tabs>
              <w:tab w:val="left" w:pos="880"/>
              <w:tab w:val="right" w:leader="dot" w:pos="9062"/>
            </w:tabs>
            <w:rPr>
              <w:rFonts w:eastAsiaTheme="minorEastAsia"/>
              <w:noProof/>
              <w:lang w:eastAsia="cs-CZ"/>
            </w:rPr>
          </w:pPr>
          <w:hyperlink w:anchor="_Toc132955295" w:history="1">
            <w:r w:rsidR="00525F34" w:rsidRPr="00F4769A">
              <w:rPr>
                <w:rStyle w:val="Hypertextovodkaz"/>
                <w:rFonts w:ascii="Arial" w:hAnsi="Arial" w:cs="Arial"/>
                <w:noProof/>
              </w:rPr>
              <w:t>3.1</w:t>
            </w:r>
            <w:r w:rsidR="00525F34">
              <w:rPr>
                <w:rFonts w:eastAsiaTheme="minorEastAsia"/>
                <w:noProof/>
                <w:lang w:eastAsia="cs-CZ"/>
              </w:rPr>
              <w:tab/>
            </w:r>
            <w:r w:rsidR="00525F34" w:rsidRPr="00F4769A">
              <w:rPr>
                <w:rStyle w:val="Hypertextovodkaz"/>
                <w:rFonts w:ascii="Arial" w:hAnsi="Arial" w:cs="Arial"/>
                <w:noProof/>
              </w:rPr>
              <w:t>Elektronické informační panely vnější</w:t>
            </w:r>
            <w:r w:rsidR="00525F34">
              <w:rPr>
                <w:noProof/>
                <w:webHidden/>
              </w:rPr>
              <w:tab/>
            </w:r>
            <w:r w:rsidR="00525F34">
              <w:rPr>
                <w:noProof/>
                <w:webHidden/>
              </w:rPr>
              <w:fldChar w:fldCharType="begin"/>
            </w:r>
            <w:r w:rsidR="00525F34">
              <w:rPr>
                <w:noProof/>
                <w:webHidden/>
              </w:rPr>
              <w:instrText xml:space="preserve"> PAGEREF _Toc132955295 \h </w:instrText>
            </w:r>
            <w:r w:rsidR="00525F34">
              <w:rPr>
                <w:noProof/>
                <w:webHidden/>
              </w:rPr>
            </w:r>
            <w:r w:rsidR="00525F34">
              <w:rPr>
                <w:noProof/>
                <w:webHidden/>
              </w:rPr>
              <w:fldChar w:fldCharType="separate"/>
            </w:r>
            <w:r w:rsidR="00525F34">
              <w:rPr>
                <w:noProof/>
                <w:webHidden/>
              </w:rPr>
              <w:t>14</w:t>
            </w:r>
            <w:r w:rsidR="00525F34">
              <w:rPr>
                <w:noProof/>
                <w:webHidden/>
              </w:rPr>
              <w:fldChar w:fldCharType="end"/>
            </w:r>
          </w:hyperlink>
        </w:p>
        <w:p w14:paraId="42D9AB8B" w14:textId="663C139A" w:rsidR="00525F34" w:rsidRDefault="00000000">
          <w:pPr>
            <w:pStyle w:val="Obsah3"/>
            <w:tabs>
              <w:tab w:val="left" w:pos="1320"/>
              <w:tab w:val="right" w:leader="dot" w:pos="9062"/>
            </w:tabs>
            <w:rPr>
              <w:rFonts w:eastAsiaTheme="minorEastAsia"/>
              <w:noProof/>
              <w:lang w:eastAsia="cs-CZ"/>
            </w:rPr>
          </w:pPr>
          <w:hyperlink w:anchor="_Toc132955296" w:history="1">
            <w:r w:rsidR="00525F34" w:rsidRPr="00F4769A">
              <w:rPr>
                <w:rStyle w:val="Hypertextovodkaz"/>
                <w:rFonts w:ascii="Arial" w:hAnsi="Arial" w:cs="Arial"/>
                <w:noProof/>
                <w14:scene3d>
                  <w14:camera w14:prst="orthographicFront"/>
                  <w14:lightRig w14:rig="threePt" w14:dir="t">
                    <w14:rot w14:lat="0" w14:lon="0" w14:rev="0"/>
                  </w14:lightRig>
                </w14:scene3d>
              </w:rPr>
              <w:t>3.1.1</w:t>
            </w:r>
            <w:r w:rsidR="00525F34">
              <w:rPr>
                <w:rFonts w:eastAsiaTheme="minorEastAsia"/>
                <w:noProof/>
                <w:lang w:eastAsia="cs-CZ"/>
              </w:rPr>
              <w:tab/>
            </w:r>
            <w:r w:rsidR="00525F34" w:rsidRPr="00F4769A">
              <w:rPr>
                <w:rStyle w:val="Hypertextovodkaz"/>
                <w:rFonts w:ascii="Arial" w:hAnsi="Arial" w:cs="Arial"/>
                <w:noProof/>
              </w:rPr>
              <w:t>Elektronický panel vnější přední</w:t>
            </w:r>
            <w:r w:rsidR="00525F34">
              <w:rPr>
                <w:noProof/>
                <w:webHidden/>
              </w:rPr>
              <w:tab/>
            </w:r>
            <w:r w:rsidR="00525F34">
              <w:rPr>
                <w:noProof/>
                <w:webHidden/>
              </w:rPr>
              <w:fldChar w:fldCharType="begin"/>
            </w:r>
            <w:r w:rsidR="00525F34">
              <w:rPr>
                <w:noProof/>
                <w:webHidden/>
              </w:rPr>
              <w:instrText xml:space="preserve"> PAGEREF _Toc132955296 \h </w:instrText>
            </w:r>
            <w:r w:rsidR="00525F34">
              <w:rPr>
                <w:noProof/>
                <w:webHidden/>
              </w:rPr>
            </w:r>
            <w:r w:rsidR="00525F34">
              <w:rPr>
                <w:noProof/>
                <w:webHidden/>
              </w:rPr>
              <w:fldChar w:fldCharType="separate"/>
            </w:r>
            <w:r w:rsidR="00525F34">
              <w:rPr>
                <w:noProof/>
                <w:webHidden/>
              </w:rPr>
              <w:t>14</w:t>
            </w:r>
            <w:r w:rsidR="00525F34">
              <w:rPr>
                <w:noProof/>
                <w:webHidden/>
              </w:rPr>
              <w:fldChar w:fldCharType="end"/>
            </w:r>
          </w:hyperlink>
        </w:p>
        <w:p w14:paraId="3396D3A1" w14:textId="4ED858B2" w:rsidR="00525F34" w:rsidRDefault="00000000">
          <w:pPr>
            <w:pStyle w:val="Obsah3"/>
            <w:tabs>
              <w:tab w:val="left" w:pos="1320"/>
              <w:tab w:val="right" w:leader="dot" w:pos="9062"/>
            </w:tabs>
            <w:rPr>
              <w:rFonts w:eastAsiaTheme="minorEastAsia"/>
              <w:noProof/>
              <w:lang w:eastAsia="cs-CZ"/>
            </w:rPr>
          </w:pPr>
          <w:hyperlink w:anchor="_Toc132955297" w:history="1">
            <w:r w:rsidR="00525F34" w:rsidRPr="00F4769A">
              <w:rPr>
                <w:rStyle w:val="Hypertextovodkaz"/>
                <w:rFonts w:ascii="Arial" w:hAnsi="Arial" w:cs="Arial"/>
                <w:noProof/>
                <w14:scene3d>
                  <w14:camera w14:prst="orthographicFront"/>
                  <w14:lightRig w14:rig="threePt" w14:dir="t">
                    <w14:rot w14:lat="0" w14:lon="0" w14:rev="0"/>
                  </w14:lightRig>
                </w14:scene3d>
              </w:rPr>
              <w:t>3.1.2</w:t>
            </w:r>
            <w:r w:rsidR="00525F34">
              <w:rPr>
                <w:rFonts w:eastAsiaTheme="minorEastAsia"/>
                <w:noProof/>
                <w:lang w:eastAsia="cs-CZ"/>
              </w:rPr>
              <w:tab/>
            </w:r>
            <w:r w:rsidR="00525F34" w:rsidRPr="00F4769A">
              <w:rPr>
                <w:rStyle w:val="Hypertextovodkaz"/>
                <w:rFonts w:ascii="Arial" w:hAnsi="Arial" w:cs="Arial"/>
                <w:noProof/>
              </w:rPr>
              <w:t>Elektronický panel vnější boční</w:t>
            </w:r>
            <w:r w:rsidR="00525F34">
              <w:rPr>
                <w:noProof/>
                <w:webHidden/>
              </w:rPr>
              <w:tab/>
            </w:r>
            <w:r w:rsidR="00525F34">
              <w:rPr>
                <w:noProof/>
                <w:webHidden/>
              </w:rPr>
              <w:fldChar w:fldCharType="begin"/>
            </w:r>
            <w:r w:rsidR="00525F34">
              <w:rPr>
                <w:noProof/>
                <w:webHidden/>
              </w:rPr>
              <w:instrText xml:space="preserve"> PAGEREF _Toc132955297 \h </w:instrText>
            </w:r>
            <w:r w:rsidR="00525F34">
              <w:rPr>
                <w:noProof/>
                <w:webHidden/>
              </w:rPr>
            </w:r>
            <w:r w:rsidR="00525F34">
              <w:rPr>
                <w:noProof/>
                <w:webHidden/>
              </w:rPr>
              <w:fldChar w:fldCharType="separate"/>
            </w:r>
            <w:r w:rsidR="00525F34">
              <w:rPr>
                <w:noProof/>
                <w:webHidden/>
              </w:rPr>
              <w:t>15</w:t>
            </w:r>
            <w:r w:rsidR="00525F34">
              <w:rPr>
                <w:noProof/>
                <w:webHidden/>
              </w:rPr>
              <w:fldChar w:fldCharType="end"/>
            </w:r>
          </w:hyperlink>
        </w:p>
        <w:p w14:paraId="3C41A30D" w14:textId="0352CF6B" w:rsidR="00525F34" w:rsidRDefault="00000000">
          <w:pPr>
            <w:pStyle w:val="Obsah3"/>
            <w:tabs>
              <w:tab w:val="left" w:pos="1320"/>
              <w:tab w:val="right" w:leader="dot" w:pos="9062"/>
            </w:tabs>
            <w:rPr>
              <w:rFonts w:eastAsiaTheme="minorEastAsia"/>
              <w:noProof/>
              <w:lang w:eastAsia="cs-CZ"/>
            </w:rPr>
          </w:pPr>
          <w:hyperlink w:anchor="_Toc132955298" w:history="1">
            <w:r w:rsidR="00525F34" w:rsidRPr="00F4769A">
              <w:rPr>
                <w:rStyle w:val="Hypertextovodkaz"/>
                <w:rFonts w:ascii="Arial" w:hAnsi="Arial" w:cs="Arial"/>
                <w:noProof/>
                <w14:scene3d>
                  <w14:camera w14:prst="orthographicFront"/>
                  <w14:lightRig w14:rig="threePt" w14:dir="t">
                    <w14:rot w14:lat="0" w14:lon="0" w14:rev="0"/>
                  </w14:lightRig>
                </w14:scene3d>
              </w:rPr>
              <w:t>3.1.3</w:t>
            </w:r>
            <w:r w:rsidR="00525F34">
              <w:rPr>
                <w:rFonts w:eastAsiaTheme="minorEastAsia"/>
                <w:noProof/>
                <w:lang w:eastAsia="cs-CZ"/>
              </w:rPr>
              <w:tab/>
            </w:r>
            <w:r w:rsidR="00525F34" w:rsidRPr="00F4769A">
              <w:rPr>
                <w:rStyle w:val="Hypertextovodkaz"/>
                <w:rFonts w:ascii="Arial" w:hAnsi="Arial" w:cs="Arial"/>
                <w:noProof/>
              </w:rPr>
              <w:t>Elektronický panel vnější zadní</w:t>
            </w:r>
            <w:r w:rsidR="00525F34">
              <w:rPr>
                <w:noProof/>
                <w:webHidden/>
              </w:rPr>
              <w:tab/>
            </w:r>
            <w:r w:rsidR="00525F34">
              <w:rPr>
                <w:noProof/>
                <w:webHidden/>
              </w:rPr>
              <w:fldChar w:fldCharType="begin"/>
            </w:r>
            <w:r w:rsidR="00525F34">
              <w:rPr>
                <w:noProof/>
                <w:webHidden/>
              </w:rPr>
              <w:instrText xml:space="preserve"> PAGEREF _Toc132955298 \h </w:instrText>
            </w:r>
            <w:r w:rsidR="00525F34">
              <w:rPr>
                <w:noProof/>
                <w:webHidden/>
              </w:rPr>
            </w:r>
            <w:r w:rsidR="00525F34">
              <w:rPr>
                <w:noProof/>
                <w:webHidden/>
              </w:rPr>
              <w:fldChar w:fldCharType="separate"/>
            </w:r>
            <w:r w:rsidR="00525F34">
              <w:rPr>
                <w:noProof/>
                <w:webHidden/>
              </w:rPr>
              <w:t>16</w:t>
            </w:r>
            <w:r w:rsidR="00525F34">
              <w:rPr>
                <w:noProof/>
                <w:webHidden/>
              </w:rPr>
              <w:fldChar w:fldCharType="end"/>
            </w:r>
          </w:hyperlink>
        </w:p>
        <w:p w14:paraId="3D190237" w14:textId="0FB9E2C4" w:rsidR="00525F34" w:rsidRDefault="00000000">
          <w:pPr>
            <w:pStyle w:val="Obsah2"/>
            <w:tabs>
              <w:tab w:val="left" w:pos="880"/>
              <w:tab w:val="right" w:leader="dot" w:pos="9062"/>
            </w:tabs>
            <w:rPr>
              <w:rFonts w:eastAsiaTheme="minorEastAsia"/>
              <w:noProof/>
              <w:lang w:eastAsia="cs-CZ"/>
            </w:rPr>
          </w:pPr>
          <w:hyperlink w:anchor="_Toc132955299" w:history="1">
            <w:r w:rsidR="00525F34" w:rsidRPr="00F4769A">
              <w:rPr>
                <w:rStyle w:val="Hypertextovodkaz"/>
                <w:rFonts w:ascii="Arial" w:hAnsi="Arial" w:cs="Arial"/>
                <w:noProof/>
              </w:rPr>
              <w:t>3.2</w:t>
            </w:r>
            <w:r w:rsidR="00525F34">
              <w:rPr>
                <w:rFonts w:eastAsiaTheme="minorEastAsia"/>
                <w:noProof/>
                <w:lang w:eastAsia="cs-CZ"/>
              </w:rPr>
              <w:tab/>
            </w:r>
            <w:r w:rsidR="00525F34" w:rsidRPr="00F4769A">
              <w:rPr>
                <w:rStyle w:val="Hypertextovodkaz"/>
                <w:rFonts w:ascii="Arial" w:hAnsi="Arial" w:cs="Arial"/>
                <w:noProof/>
              </w:rPr>
              <w:t>Elektronické informační a signalizační zařízení vnitřní</w:t>
            </w:r>
            <w:r w:rsidR="00525F34">
              <w:rPr>
                <w:noProof/>
                <w:webHidden/>
              </w:rPr>
              <w:tab/>
            </w:r>
            <w:r w:rsidR="00525F34">
              <w:rPr>
                <w:noProof/>
                <w:webHidden/>
              </w:rPr>
              <w:fldChar w:fldCharType="begin"/>
            </w:r>
            <w:r w:rsidR="00525F34">
              <w:rPr>
                <w:noProof/>
                <w:webHidden/>
              </w:rPr>
              <w:instrText xml:space="preserve"> PAGEREF _Toc132955299 \h </w:instrText>
            </w:r>
            <w:r w:rsidR="00525F34">
              <w:rPr>
                <w:noProof/>
                <w:webHidden/>
              </w:rPr>
            </w:r>
            <w:r w:rsidR="00525F34">
              <w:rPr>
                <w:noProof/>
                <w:webHidden/>
              </w:rPr>
              <w:fldChar w:fldCharType="separate"/>
            </w:r>
            <w:r w:rsidR="00525F34">
              <w:rPr>
                <w:noProof/>
                <w:webHidden/>
              </w:rPr>
              <w:t>17</w:t>
            </w:r>
            <w:r w:rsidR="00525F34">
              <w:rPr>
                <w:noProof/>
                <w:webHidden/>
              </w:rPr>
              <w:fldChar w:fldCharType="end"/>
            </w:r>
          </w:hyperlink>
        </w:p>
        <w:p w14:paraId="0376BF51" w14:textId="49C48B3C" w:rsidR="00525F34" w:rsidRDefault="00000000">
          <w:pPr>
            <w:pStyle w:val="Obsah3"/>
            <w:tabs>
              <w:tab w:val="left" w:pos="1320"/>
              <w:tab w:val="right" w:leader="dot" w:pos="9062"/>
            </w:tabs>
            <w:rPr>
              <w:rFonts w:eastAsiaTheme="minorEastAsia"/>
              <w:noProof/>
              <w:lang w:eastAsia="cs-CZ"/>
            </w:rPr>
          </w:pPr>
          <w:hyperlink w:anchor="_Toc132955300" w:history="1">
            <w:r w:rsidR="00525F34" w:rsidRPr="00F4769A">
              <w:rPr>
                <w:rStyle w:val="Hypertextovodkaz"/>
                <w:rFonts w:ascii="Arial" w:hAnsi="Arial" w:cs="Arial"/>
                <w:noProof/>
                <w14:scene3d>
                  <w14:camera w14:prst="orthographicFront"/>
                  <w14:lightRig w14:rig="threePt" w14:dir="t">
                    <w14:rot w14:lat="0" w14:lon="0" w14:rev="0"/>
                  </w14:lightRig>
                </w14:scene3d>
              </w:rPr>
              <w:t>3.2.1</w:t>
            </w:r>
            <w:r w:rsidR="00525F34">
              <w:rPr>
                <w:rFonts w:eastAsiaTheme="minorEastAsia"/>
                <w:noProof/>
                <w:lang w:eastAsia="cs-CZ"/>
              </w:rPr>
              <w:tab/>
            </w:r>
            <w:r w:rsidR="00525F34" w:rsidRPr="00F4769A">
              <w:rPr>
                <w:rStyle w:val="Hypertextovodkaz"/>
                <w:rFonts w:ascii="Arial" w:hAnsi="Arial" w:cs="Arial"/>
                <w:noProof/>
              </w:rPr>
              <w:t>Elektronické informační panely vnitřní</w:t>
            </w:r>
            <w:r w:rsidR="00525F34">
              <w:rPr>
                <w:noProof/>
                <w:webHidden/>
              </w:rPr>
              <w:tab/>
            </w:r>
            <w:r w:rsidR="00525F34">
              <w:rPr>
                <w:noProof/>
                <w:webHidden/>
              </w:rPr>
              <w:fldChar w:fldCharType="begin"/>
            </w:r>
            <w:r w:rsidR="00525F34">
              <w:rPr>
                <w:noProof/>
                <w:webHidden/>
              </w:rPr>
              <w:instrText xml:space="preserve"> PAGEREF _Toc132955300 \h </w:instrText>
            </w:r>
            <w:r w:rsidR="00525F34">
              <w:rPr>
                <w:noProof/>
                <w:webHidden/>
              </w:rPr>
            </w:r>
            <w:r w:rsidR="00525F34">
              <w:rPr>
                <w:noProof/>
                <w:webHidden/>
              </w:rPr>
              <w:fldChar w:fldCharType="separate"/>
            </w:r>
            <w:r w:rsidR="00525F34">
              <w:rPr>
                <w:noProof/>
                <w:webHidden/>
              </w:rPr>
              <w:t>17</w:t>
            </w:r>
            <w:r w:rsidR="00525F34">
              <w:rPr>
                <w:noProof/>
                <w:webHidden/>
              </w:rPr>
              <w:fldChar w:fldCharType="end"/>
            </w:r>
          </w:hyperlink>
        </w:p>
        <w:p w14:paraId="7D9636E7" w14:textId="7EEDEBCB" w:rsidR="00525F34" w:rsidRDefault="00000000">
          <w:pPr>
            <w:pStyle w:val="Obsah3"/>
            <w:tabs>
              <w:tab w:val="left" w:pos="1320"/>
              <w:tab w:val="right" w:leader="dot" w:pos="9062"/>
            </w:tabs>
            <w:rPr>
              <w:rFonts w:eastAsiaTheme="minorEastAsia"/>
              <w:noProof/>
              <w:lang w:eastAsia="cs-CZ"/>
            </w:rPr>
          </w:pPr>
          <w:hyperlink w:anchor="_Toc132955301" w:history="1">
            <w:r w:rsidR="00525F34" w:rsidRPr="00F4769A">
              <w:rPr>
                <w:rStyle w:val="Hypertextovodkaz"/>
                <w:rFonts w:ascii="Arial" w:hAnsi="Arial" w:cs="Arial"/>
                <w:noProof/>
                <w14:scene3d>
                  <w14:camera w14:prst="orthographicFront"/>
                  <w14:lightRig w14:rig="threePt" w14:dir="t">
                    <w14:rot w14:lat="0" w14:lon="0" w14:rev="0"/>
                  </w14:lightRig>
                </w14:scene3d>
              </w:rPr>
              <w:t>3.2.2</w:t>
            </w:r>
            <w:r w:rsidR="00525F34">
              <w:rPr>
                <w:rFonts w:eastAsiaTheme="minorEastAsia"/>
                <w:noProof/>
                <w:lang w:eastAsia="cs-CZ"/>
              </w:rPr>
              <w:tab/>
            </w:r>
            <w:r w:rsidR="00525F34" w:rsidRPr="00F4769A">
              <w:rPr>
                <w:rStyle w:val="Hypertextovodkaz"/>
                <w:rFonts w:ascii="Arial" w:hAnsi="Arial" w:cs="Arial"/>
                <w:noProof/>
              </w:rPr>
              <w:t>Elektronický akustický informační systém</w:t>
            </w:r>
            <w:r w:rsidR="00525F34">
              <w:rPr>
                <w:noProof/>
                <w:webHidden/>
              </w:rPr>
              <w:tab/>
            </w:r>
            <w:r w:rsidR="00525F34">
              <w:rPr>
                <w:noProof/>
                <w:webHidden/>
              </w:rPr>
              <w:fldChar w:fldCharType="begin"/>
            </w:r>
            <w:r w:rsidR="00525F34">
              <w:rPr>
                <w:noProof/>
                <w:webHidden/>
              </w:rPr>
              <w:instrText xml:space="preserve"> PAGEREF _Toc132955301 \h </w:instrText>
            </w:r>
            <w:r w:rsidR="00525F34">
              <w:rPr>
                <w:noProof/>
                <w:webHidden/>
              </w:rPr>
            </w:r>
            <w:r w:rsidR="00525F34">
              <w:rPr>
                <w:noProof/>
                <w:webHidden/>
              </w:rPr>
              <w:fldChar w:fldCharType="separate"/>
            </w:r>
            <w:r w:rsidR="00525F34">
              <w:rPr>
                <w:noProof/>
                <w:webHidden/>
              </w:rPr>
              <w:t>20</w:t>
            </w:r>
            <w:r w:rsidR="00525F34">
              <w:rPr>
                <w:noProof/>
                <w:webHidden/>
              </w:rPr>
              <w:fldChar w:fldCharType="end"/>
            </w:r>
          </w:hyperlink>
        </w:p>
        <w:p w14:paraId="06C529C4" w14:textId="1121AC66" w:rsidR="00525F34" w:rsidRDefault="00000000">
          <w:pPr>
            <w:pStyle w:val="Obsah3"/>
            <w:tabs>
              <w:tab w:val="left" w:pos="1320"/>
              <w:tab w:val="right" w:leader="dot" w:pos="9062"/>
            </w:tabs>
            <w:rPr>
              <w:rFonts w:eastAsiaTheme="minorEastAsia"/>
              <w:noProof/>
              <w:lang w:eastAsia="cs-CZ"/>
            </w:rPr>
          </w:pPr>
          <w:hyperlink w:anchor="_Toc132955302" w:history="1">
            <w:r w:rsidR="00525F34" w:rsidRPr="00F4769A">
              <w:rPr>
                <w:rStyle w:val="Hypertextovodkaz"/>
                <w:rFonts w:ascii="Arial" w:hAnsi="Arial" w:cs="Arial"/>
                <w:noProof/>
                <w14:scene3d>
                  <w14:camera w14:prst="orthographicFront"/>
                  <w14:lightRig w14:rig="threePt" w14:dir="t">
                    <w14:rot w14:lat="0" w14:lon="0" w14:rev="0"/>
                  </w14:lightRig>
                </w14:scene3d>
              </w:rPr>
              <w:t>3.2.3</w:t>
            </w:r>
            <w:r w:rsidR="00525F34">
              <w:rPr>
                <w:rFonts w:eastAsiaTheme="minorEastAsia"/>
                <w:noProof/>
                <w:lang w:eastAsia="cs-CZ"/>
              </w:rPr>
              <w:tab/>
            </w:r>
            <w:r w:rsidR="00525F34" w:rsidRPr="00F4769A">
              <w:rPr>
                <w:rStyle w:val="Hypertextovodkaz"/>
                <w:rFonts w:ascii="Arial" w:hAnsi="Arial" w:cs="Arial"/>
                <w:noProof/>
              </w:rPr>
              <w:t>Signalizační zařízení uvnitř vozidla</w:t>
            </w:r>
            <w:r w:rsidR="00525F34">
              <w:rPr>
                <w:noProof/>
                <w:webHidden/>
              </w:rPr>
              <w:tab/>
            </w:r>
            <w:r w:rsidR="00525F34">
              <w:rPr>
                <w:noProof/>
                <w:webHidden/>
              </w:rPr>
              <w:fldChar w:fldCharType="begin"/>
            </w:r>
            <w:r w:rsidR="00525F34">
              <w:rPr>
                <w:noProof/>
                <w:webHidden/>
              </w:rPr>
              <w:instrText xml:space="preserve"> PAGEREF _Toc132955302 \h </w:instrText>
            </w:r>
            <w:r w:rsidR="00525F34">
              <w:rPr>
                <w:noProof/>
                <w:webHidden/>
              </w:rPr>
            </w:r>
            <w:r w:rsidR="00525F34">
              <w:rPr>
                <w:noProof/>
                <w:webHidden/>
              </w:rPr>
              <w:fldChar w:fldCharType="separate"/>
            </w:r>
            <w:r w:rsidR="00525F34">
              <w:rPr>
                <w:noProof/>
                <w:webHidden/>
              </w:rPr>
              <w:t>22</w:t>
            </w:r>
            <w:r w:rsidR="00525F34">
              <w:rPr>
                <w:noProof/>
                <w:webHidden/>
              </w:rPr>
              <w:fldChar w:fldCharType="end"/>
            </w:r>
          </w:hyperlink>
        </w:p>
        <w:p w14:paraId="54E002C4" w14:textId="27BA157A" w:rsidR="00525F34" w:rsidRDefault="00000000">
          <w:pPr>
            <w:pStyle w:val="Obsah2"/>
            <w:tabs>
              <w:tab w:val="left" w:pos="880"/>
              <w:tab w:val="right" w:leader="dot" w:pos="9062"/>
            </w:tabs>
            <w:rPr>
              <w:rFonts w:eastAsiaTheme="minorEastAsia"/>
              <w:noProof/>
              <w:lang w:eastAsia="cs-CZ"/>
            </w:rPr>
          </w:pPr>
          <w:hyperlink w:anchor="_Toc132955303" w:history="1">
            <w:r w:rsidR="00525F34" w:rsidRPr="00F4769A">
              <w:rPr>
                <w:rStyle w:val="Hypertextovodkaz"/>
                <w:rFonts w:ascii="Arial" w:hAnsi="Arial" w:cs="Arial"/>
                <w:noProof/>
              </w:rPr>
              <w:t>3.3</w:t>
            </w:r>
            <w:r w:rsidR="00525F34">
              <w:rPr>
                <w:rFonts w:eastAsiaTheme="minorEastAsia"/>
                <w:noProof/>
                <w:lang w:eastAsia="cs-CZ"/>
              </w:rPr>
              <w:tab/>
            </w:r>
            <w:r w:rsidR="00525F34" w:rsidRPr="00F4769A">
              <w:rPr>
                <w:rStyle w:val="Hypertextovodkaz"/>
                <w:rFonts w:ascii="Arial" w:hAnsi="Arial" w:cs="Arial"/>
                <w:noProof/>
              </w:rPr>
              <w:t>Informační vitríny a informační materiály ve vozidle</w:t>
            </w:r>
            <w:r w:rsidR="00525F34">
              <w:rPr>
                <w:noProof/>
                <w:webHidden/>
              </w:rPr>
              <w:tab/>
            </w:r>
            <w:r w:rsidR="00525F34">
              <w:rPr>
                <w:noProof/>
                <w:webHidden/>
              </w:rPr>
              <w:fldChar w:fldCharType="begin"/>
            </w:r>
            <w:r w:rsidR="00525F34">
              <w:rPr>
                <w:noProof/>
                <w:webHidden/>
              </w:rPr>
              <w:instrText xml:space="preserve"> PAGEREF _Toc132955303 \h </w:instrText>
            </w:r>
            <w:r w:rsidR="00525F34">
              <w:rPr>
                <w:noProof/>
                <w:webHidden/>
              </w:rPr>
            </w:r>
            <w:r w:rsidR="00525F34">
              <w:rPr>
                <w:noProof/>
                <w:webHidden/>
              </w:rPr>
              <w:fldChar w:fldCharType="separate"/>
            </w:r>
            <w:r w:rsidR="00525F34">
              <w:rPr>
                <w:noProof/>
                <w:webHidden/>
              </w:rPr>
              <w:t>22</w:t>
            </w:r>
            <w:r w:rsidR="00525F34">
              <w:rPr>
                <w:noProof/>
                <w:webHidden/>
              </w:rPr>
              <w:fldChar w:fldCharType="end"/>
            </w:r>
          </w:hyperlink>
        </w:p>
        <w:p w14:paraId="30D70CBE" w14:textId="145A29E8" w:rsidR="00525F34" w:rsidRDefault="00000000">
          <w:pPr>
            <w:pStyle w:val="Obsah2"/>
            <w:tabs>
              <w:tab w:val="left" w:pos="880"/>
              <w:tab w:val="right" w:leader="dot" w:pos="9062"/>
            </w:tabs>
            <w:rPr>
              <w:rFonts w:eastAsiaTheme="minorEastAsia"/>
              <w:noProof/>
              <w:lang w:eastAsia="cs-CZ"/>
            </w:rPr>
          </w:pPr>
          <w:hyperlink w:anchor="_Toc132955304" w:history="1">
            <w:r w:rsidR="00525F34" w:rsidRPr="00F4769A">
              <w:rPr>
                <w:rStyle w:val="Hypertextovodkaz"/>
                <w:rFonts w:ascii="Arial" w:hAnsi="Arial" w:cs="Arial"/>
                <w:noProof/>
              </w:rPr>
              <w:t>3.4</w:t>
            </w:r>
            <w:r w:rsidR="00525F34">
              <w:rPr>
                <w:rFonts w:eastAsiaTheme="minorEastAsia"/>
                <w:noProof/>
                <w:lang w:eastAsia="cs-CZ"/>
              </w:rPr>
              <w:tab/>
            </w:r>
            <w:r w:rsidR="00525F34" w:rsidRPr="00F4769A">
              <w:rPr>
                <w:rStyle w:val="Hypertextovodkaz"/>
                <w:rFonts w:ascii="Arial" w:hAnsi="Arial" w:cs="Arial"/>
                <w:noProof/>
              </w:rPr>
              <w:t>Vnější vzhled vozidel</w:t>
            </w:r>
            <w:r w:rsidR="00525F34">
              <w:rPr>
                <w:noProof/>
                <w:webHidden/>
              </w:rPr>
              <w:tab/>
            </w:r>
            <w:r w:rsidR="00525F34">
              <w:rPr>
                <w:noProof/>
                <w:webHidden/>
              </w:rPr>
              <w:fldChar w:fldCharType="begin"/>
            </w:r>
            <w:r w:rsidR="00525F34">
              <w:rPr>
                <w:noProof/>
                <w:webHidden/>
              </w:rPr>
              <w:instrText xml:space="preserve"> PAGEREF _Toc132955304 \h </w:instrText>
            </w:r>
            <w:r w:rsidR="00525F34">
              <w:rPr>
                <w:noProof/>
                <w:webHidden/>
              </w:rPr>
            </w:r>
            <w:r w:rsidR="00525F34">
              <w:rPr>
                <w:noProof/>
                <w:webHidden/>
              </w:rPr>
              <w:fldChar w:fldCharType="separate"/>
            </w:r>
            <w:r w:rsidR="00525F34">
              <w:rPr>
                <w:noProof/>
                <w:webHidden/>
              </w:rPr>
              <w:t>23</w:t>
            </w:r>
            <w:r w:rsidR="00525F34">
              <w:rPr>
                <w:noProof/>
                <w:webHidden/>
              </w:rPr>
              <w:fldChar w:fldCharType="end"/>
            </w:r>
          </w:hyperlink>
        </w:p>
        <w:p w14:paraId="4510B24F" w14:textId="5FA74BAE" w:rsidR="00525F34" w:rsidRDefault="00000000">
          <w:pPr>
            <w:pStyle w:val="Obsah2"/>
            <w:tabs>
              <w:tab w:val="left" w:pos="880"/>
              <w:tab w:val="right" w:leader="dot" w:pos="9062"/>
            </w:tabs>
            <w:rPr>
              <w:rFonts w:eastAsiaTheme="minorEastAsia"/>
              <w:noProof/>
              <w:lang w:eastAsia="cs-CZ"/>
            </w:rPr>
          </w:pPr>
          <w:hyperlink w:anchor="_Toc132955305" w:history="1">
            <w:r w:rsidR="00525F34" w:rsidRPr="00F4769A">
              <w:rPr>
                <w:rStyle w:val="Hypertextovodkaz"/>
                <w:rFonts w:ascii="Arial" w:hAnsi="Arial" w:cs="Arial"/>
                <w:noProof/>
              </w:rPr>
              <w:t>3.5</w:t>
            </w:r>
            <w:r w:rsidR="00525F34">
              <w:rPr>
                <w:rFonts w:eastAsiaTheme="minorEastAsia"/>
                <w:noProof/>
                <w:lang w:eastAsia="cs-CZ"/>
              </w:rPr>
              <w:tab/>
            </w:r>
            <w:r w:rsidR="00525F34" w:rsidRPr="00F4769A">
              <w:rPr>
                <w:rStyle w:val="Hypertextovodkaz"/>
                <w:rFonts w:ascii="Arial" w:hAnsi="Arial" w:cs="Arial"/>
                <w:noProof/>
              </w:rPr>
              <w:t>Informační piktogramy na vnější straně vozidla a uvnitř vozidla</w:t>
            </w:r>
            <w:r w:rsidR="00525F34">
              <w:rPr>
                <w:noProof/>
                <w:webHidden/>
              </w:rPr>
              <w:tab/>
            </w:r>
            <w:r w:rsidR="00525F34">
              <w:rPr>
                <w:noProof/>
                <w:webHidden/>
              </w:rPr>
              <w:fldChar w:fldCharType="begin"/>
            </w:r>
            <w:r w:rsidR="00525F34">
              <w:rPr>
                <w:noProof/>
                <w:webHidden/>
              </w:rPr>
              <w:instrText xml:space="preserve"> PAGEREF _Toc132955305 \h </w:instrText>
            </w:r>
            <w:r w:rsidR="00525F34">
              <w:rPr>
                <w:noProof/>
                <w:webHidden/>
              </w:rPr>
            </w:r>
            <w:r w:rsidR="00525F34">
              <w:rPr>
                <w:noProof/>
                <w:webHidden/>
              </w:rPr>
              <w:fldChar w:fldCharType="separate"/>
            </w:r>
            <w:r w:rsidR="00525F34">
              <w:rPr>
                <w:noProof/>
                <w:webHidden/>
              </w:rPr>
              <w:t>23</w:t>
            </w:r>
            <w:r w:rsidR="00525F34">
              <w:rPr>
                <w:noProof/>
                <w:webHidden/>
              </w:rPr>
              <w:fldChar w:fldCharType="end"/>
            </w:r>
          </w:hyperlink>
        </w:p>
        <w:p w14:paraId="2C956002" w14:textId="1328091E" w:rsidR="00525F34" w:rsidRDefault="00000000">
          <w:pPr>
            <w:pStyle w:val="Obsah3"/>
            <w:tabs>
              <w:tab w:val="left" w:pos="1320"/>
              <w:tab w:val="right" w:leader="dot" w:pos="9062"/>
            </w:tabs>
            <w:rPr>
              <w:rFonts w:eastAsiaTheme="minorEastAsia"/>
              <w:noProof/>
              <w:lang w:eastAsia="cs-CZ"/>
            </w:rPr>
          </w:pPr>
          <w:hyperlink w:anchor="_Toc132955306" w:history="1">
            <w:r w:rsidR="00525F34" w:rsidRPr="00F4769A">
              <w:rPr>
                <w:rStyle w:val="Hypertextovodkaz"/>
                <w:rFonts w:ascii="Arial" w:hAnsi="Arial" w:cs="Arial"/>
                <w:noProof/>
                <w14:scene3d>
                  <w14:camera w14:prst="orthographicFront"/>
                  <w14:lightRig w14:rig="threePt" w14:dir="t">
                    <w14:rot w14:lat="0" w14:lon="0" w14:rev="0"/>
                  </w14:lightRig>
                </w14:scene3d>
              </w:rPr>
              <w:t>3.5.1</w:t>
            </w:r>
            <w:r w:rsidR="00525F34">
              <w:rPr>
                <w:rFonts w:eastAsiaTheme="minorEastAsia"/>
                <w:noProof/>
                <w:lang w:eastAsia="cs-CZ"/>
              </w:rPr>
              <w:tab/>
            </w:r>
            <w:r w:rsidR="00525F34" w:rsidRPr="00F4769A">
              <w:rPr>
                <w:rStyle w:val="Hypertextovodkaz"/>
                <w:rFonts w:ascii="Arial" w:hAnsi="Arial" w:cs="Arial"/>
                <w:noProof/>
              </w:rPr>
              <w:t>Informační piktogramy na vnější straně vozidla</w:t>
            </w:r>
            <w:r w:rsidR="00525F34">
              <w:rPr>
                <w:noProof/>
                <w:webHidden/>
              </w:rPr>
              <w:tab/>
            </w:r>
            <w:r w:rsidR="00525F34">
              <w:rPr>
                <w:noProof/>
                <w:webHidden/>
              </w:rPr>
              <w:fldChar w:fldCharType="begin"/>
            </w:r>
            <w:r w:rsidR="00525F34">
              <w:rPr>
                <w:noProof/>
                <w:webHidden/>
              </w:rPr>
              <w:instrText xml:space="preserve"> PAGEREF _Toc132955306 \h </w:instrText>
            </w:r>
            <w:r w:rsidR="00525F34">
              <w:rPr>
                <w:noProof/>
                <w:webHidden/>
              </w:rPr>
            </w:r>
            <w:r w:rsidR="00525F34">
              <w:rPr>
                <w:noProof/>
                <w:webHidden/>
              </w:rPr>
              <w:fldChar w:fldCharType="separate"/>
            </w:r>
            <w:r w:rsidR="00525F34">
              <w:rPr>
                <w:noProof/>
                <w:webHidden/>
              </w:rPr>
              <w:t>23</w:t>
            </w:r>
            <w:r w:rsidR="00525F34">
              <w:rPr>
                <w:noProof/>
                <w:webHidden/>
              </w:rPr>
              <w:fldChar w:fldCharType="end"/>
            </w:r>
          </w:hyperlink>
        </w:p>
        <w:p w14:paraId="7991085C" w14:textId="248976AC" w:rsidR="00525F34" w:rsidRDefault="00000000">
          <w:pPr>
            <w:pStyle w:val="Obsah3"/>
            <w:tabs>
              <w:tab w:val="left" w:pos="1320"/>
              <w:tab w:val="right" w:leader="dot" w:pos="9062"/>
            </w:tabs>
            <w:rPr>
              <w:rFonts w:eastAsiaTheme="minorEastAsia"/>
              <w:noProof/>
              <w:lang w:eastAsia="cs-CZ"/>
            </w:rPr>
          </w:pPr>
          <w:hyperlink w:anchor="_Toc132955307" w:history="1">
            <w:r w:rsidR="00525F34" w:rsidRPr="00F4769A">
              <w:rPr>
                <w:rStyle w:val="Hypertextovodkaz"/>
                <w:rFonts w:ascii="Arial" w:hAnsi="Arial" w:cs="Arial"/>
                <w:noProof/>
                <w14:scene3d>
                  <w14:camera w14:prst="orthographicFront"/>
                  <w14:lightRig w14:rig="threePt" w14:dir="t">
                    <w14:rot w14:lat="0" w14:lon="0" w14:rev="0"/>
                  </w14:lightRig>
                </w14:scene3d>
              </w:rPr>
              <w:t>3.5.2</w:t>
            </w:r>
            <w:r w:rsidR="00525F34">
              <w:rPr>
                <w:rFonts w:eastAsiaTheme="minorEastAsia"/>
                <w:noProof/>
                <w:lang w:eastAsia="cs-CZ"/>
              </w:rPr>
              <w:tab/>
            </w:r>
            <w:r w:rsidR="00525F34" w:rsidRPr="00F4769A">
              <w:rPr>
                <w:rStyle w:val="Hypertextovodkaz"/>
                <w:rFonts w:ascii="Arial" w:hAnsi="Arial" w:cs="Arial"/>
                <w:noProof/>
              </w:rPr>
              <w:t>Informační piktogramy uvnitř vozidla</w:t>
            </w:r>
            <w:r w:rsidR="00525F34">
              <w:rPr>
                <w:noProof/>
                <w:webHidden/>
              </w:rPr>
              <w:tab/>
            </w:r>
            <w:r w:rsidR="00525F34">
              <w:rPr>
                <w:noProof/>
                <w:webHidden/>
              </w:rPr>
              <w:fldChar w:fldCharType="begin"/>
            </w:r>
            <w:r w:rsidR="00525F34">
              <w:rPr>
                <w:noProof/>
                <w:webHidden/>
              </w:rPr>
              <w:instrText xml:space="preserve"> PAGEREF _Toc132955307 \h </w:instrText>
            </w:r>
            <w:r w:rsidR="00525F34">
              <w:rPr>
                <w:noProof/>
                <w:webHidden/>
              </w:rPr>
            </w:r>
            <w:r w:rsidR="00525F34">
              <w:rPr>
                <w:noProof/>
                <w:webHidden/>
              </w:rPr>
              <w:fldChar w:fldCharType="separate"/>
            </w:r>
            <w:r w:rsidR="00525F34">
              <w:rPr>
                <w:noProof/>
                <w:webHidden/>
              </w:rPr>
              <w:t>23</w:t>
            </w:r>
            <w:r w:rsidR="00525F34">
              <w:rPr>
                <w:noProof/>
                <w:webHidden/>
              </w:rPr>
              <w:fldChar w:fldCharType="end"/>
            </w:r>
          </w:hyperlink>
        </w:p>
        <w:p w14:paraId="4BFAB73E" w14:textId="2B7FE42F" w:rsidR="00525F34" w:rsidRDefault="00000000">
          <w:pPr>
            <w:pStyle w:val="Obsah3"/>
            <w:tabs>
              <w:tab w:val="left" w:pos="1320"/>
              <w:tab w:val="right" w:leader="dot" w:pos="9062"/>
            </w:tabs>
            <w:rPr>
              <w:rFonts w:eastAsiaTheme="minorEastAsia"/>
              <w:noProof/>
              <w:lang w:eastAsia="cs-CZ"/>
            </w:rPr>
          </w:pPr>
          <w:hyperlink w:anchor="_Toc132955308" w:history="1">
            <w:r w:rsidR="00525F34" w:rsidRPr="00F4769A">
              <w:rPr>
                <w:rStyle w:val="Hypertextovodkaz"/>
                <w:rFonts w:ascii="Arial" w:hAnsi="Arial" w:cs="Arial"/>
                <w:noProof/>
                <w14:scene3d>
                  <w14:camera w14:prst="orthographicFront"/>
                  <w14:lightRig w14:rig="threePt" w14:dir="t">
                    <w14:rot w14:lat="0" w14:lon="0" w14:rev="0"/>
                  </w14:lightRig>
                </w14:scene3d>
              </w:rPr>
              <w:t>3.5.3</w:t>
            </w:r>
            <w:r w:rsidR="00525F34">
              <w:rPr>
                <w:rFonts w:eastAsiaTheme="minorEastAsia"/>
                <w:noProof/>
                <w:lang w:eastAsia="cs-CZ"/>
              </w:rPr>
              <w:tab/>
            </w:r>
            <w:r w:rsidR="00525F34" w:rsidRPr="00F4769A">
              <w:rPr>
                <w:rStyle w:val="Hypertextovodkaz"/>
                <w:rFonts w:ascii="Arial" w:hAnsi="Arial" w:cs="Arial"/>
                <w:noProof/>
              </w:rPr>
              <w:t>Příklady grafické podoby piktogramů</w:t>
            </w:r>
            <w:r w:rsidR="00525F34">
              <w:rPr>
                <w:noProof/>
                <w:webHidden/>
              </w:rPr>
              <w:tab/>
            </w:r>
            <w:r w:rsidR="00525F34">
              <w:rPr>
                <w:noProof/>
                <w:webHidden/>
              </w:rPr>
              <w:fldChar w:fldCharType="begin"/>
            </w:r>
            <w:r w:rsidR="00525F34">
              <w:rPr>
                <w:noProof/>
                <w:webHidden/>
              </w:rPr>
              <w:instrText xml:space="preserve"> PAGEREF _Toc132955308 \h </w:instrText>
            </w:r>
            <w:r w:rsidR="00525F34">
              <w:rPr>
                <w:noProof/>
                <w:webHidden/>
              </w:rPr>
            </w:r>
            <w:r w:rsidR="00525F34">
              <w:rPr>
                <w:noProof/>
                <w:webHidden/>
              </w:rPr>
              <w:fldChar w:fldCharType="separate"/>
            </w:r>
            <w:r w:rsidR="00525F34">
              <w:rPr>
                <w:noProof/>
                <w:webHidden/>
              </w:rPr>
              <w:t>24</w:t>
            </w:r>
            <w:r w:rsidR="00525F34">
              <w:rPr>
                <w:noProof/>
                <w:webHidden/>
              </w:rPr>
              <w:fldChar w:fldCharType="end"/>
            </w:r>
          </w:hyperlink>
        </w:p>
        <w:p w14:paraId="6C54AF3F" w14:textId="3EAAFD51" w:rsidR="00525F34" w:rsidRDefault="00000000">
          <w:pPr>
            <w:pStyle w:val="Obsah2"/>
            <w:tabs>
              <w:tab w:val="left" w:pos="880"/>
              <w:tab w:val="right" w:leader="dot" w:pos="9062"/>
            </w:tabs>
            <w:rPr>
              <w:rFonts w:eastAsiaTheme="minorEastAsia"/>
              <w:noProof/>
              <w:lang w:eastAsia="cs-CZ"/>
            </w:rPr>
          </w:pPr>
          <w:hyperlink w:anchor="_Toc132955309" w:history="1">
            <w:r w:rsidR="00525F34" w:rsidRPr="00F4769A">
              <w:rPr>
                <w:rStyle w:val="Hypertextovodkaz"/>
                <w:rFonts w:ascii="Arial" w:hAnsi="Arial" w:cs="Arial"/>
                <w:noProof/>
              </w:rPr>
              <w:t>3.6</w:t>
            </w:r>
            <w:r w:rsidR="00525F34">
              <w:rPr>
                <w:rFonts w:eastAsiaTheme="minorEastAsia"/>
                <w:noProof/>
                <w:lang w:eastAsia="cs-CZ"/>
              </w:rPr>
              <w:tab/>
            </w:r>
            <w:r w:rsidR="00525F34" w:rsidRPr="00F4769A">
              <w:rPr>
                <w:rStyle w:val="Hypertextovodkaz"/>
                <w:rFonts w:ascii="Arial" w:hAnsi="Arial" w:cs="Arial"/>
                <w:noProof/>
              </w:rPr>
              <w:t>Přeprava osob se sníženou schopností pohybu a orientace, dětských kočárků a invalidních vozíků</w:t>
            </w:r>
            <w:r w:rsidR="00525F34">
              <w:rPr>
                <w:noProof/>
                <w:webHidden/>
              </w:rPr>
              <w:tab/>
            </w:r>
            <w:r w:rsidR="00525F34">
              <w:rPr>
                <w:noProof/>
                <w:webHidden/>
              </w:rPr>
              <w:fldChar w:fldCharType="begin"/>
            </w:r>
            <w:r w:rsidR="00525F34">
              <w:rPr>
                <w:noProof/>
                <w:webHidden/>
              </w:rPr>
              <w:instrText xml:space="preserve"> PAGEREF _Toc132955309 \h </w:instrText>
            </w:r>
            <w:r w:rsidR="00525F34">
              <w:rPr>
                <w:noProof/>
                <w:webHidden/>
              </w:rPr>
            </w:r>
            <w:r w:rsidR="00525F34">
              <w:rPr>
                <w:noProof/>
                <w:webHidden/>
              </w:rPr>
              <w:fldChar w:fldCharType="separate"/>
            </w:r>
            <w:r w:rsidR="00525F34">
              <w:rPr>
                <w:noProof/>
                <w:webHidden/>
              </w:rPr>
              <w:t>25</w:t>
            </w:r>
            <w:r w:rsidR="00525F34">
              <w:rPr>
                <w:noProof/>
                <w:webHidden/>
              </w:rPr>
              <w:fldChar w:fldCharType="end"/>
            </w:r>
          </w:hyperlink>
        </w:p>
        <w:p w14:paraId="07D3E90B" w14:textId="3CA2C95C" w:rsidR="00525F34" w:rsidRDefault="00000000">
          <w:pPr>
            <w:pStyle w:val="Obsah2"/>
            <w:tabs>
              <w:tab w:val="left" w:pos="880"/>
              <w:tab w:val="right" w:leader="dot" w:pos="9062"/>
            </w:tabs>
            <w:rPr>
              <w:rFonts w:eastAsiaTheme="minorEastAsia"/>
              <w:noProof/>
              <w:lang w:eastAsia="cs-CZ"/>
            </w:rPr>
          </w:pPr>
          <w:hyperlink w:anchor="_Toc132955310" w:history="1">
            <w:r w:rsidR="00525F34" w:rsidRPr="00F4769A">
              <w:rPr>
                <w:rStyle w:val="Hypertextovodkaz"/>
                <w:rFonts w:ascii="Arial" w:hAnsi="Arial" w:cs="Arial"/>
                <w:noProof/>
              </w:rPr>
              <w:t>3.7</w:t>
            </w:r>
            <w:r w:rsidR="00525F34">
              <w:rPr>
                <w:rFonts w:eastAsiaTheme="minorEastAsia"/>
                <w:noProof/>
                <w:lang w:eastAsia="cs-CZ"/>
              </w:rPr>
              <w:tab/>
            </w:r>
            <w:r w:rsidR="00525F34" w:rsidRPr="00F4769A">
              <w:rPr>
                <w:rStyle w:val="Hypertextovodkaz"/>
                <w:rFonts w:ascii="Arial" w:hAnsi="Arial" w:cs="Arial"/>
                <w:noProof/>
              </w:rPr>
              <w:t>Klimatická a světelná pohoda ve vozidlech</w:t>
            </w:r>
            <w:r w:rsidR="00525F34">
              <w:rPr>
                <w:noProof/>
                <w:webHidden/>
              </w:rPr>
              <w:tab/>
            </w:r>
            <w:r w:rsidR="00525F34">
              <w:rPr>
                <w:noProof/>
                <w:webHidden/>
              </w:rPr>
              <w:fldChar w:fldCharType="begin"/>
            </w:r>
            <w:r w:rsidR="00525F34">
              <w:rPr>
                <w:noProof/>
                <w:webHidden/>
              </w:rPr>
              <w:instrText xml:space="preserve"> PAGEREF _Toc132955310 \h </w:instrText>
            </w:r>
            <w:r w:rsidR="00525F34">
              <w:rPr>
                <w:noProof/>
                <w:webHidden/>
              </w:rPr>
            </w:r>
            <w:r w:rsidR="00525F34">
              <w:rPr>
                <w:noProof/>
                <w:webHidden/>
              </w:rPr>
              <w:fldChar w:fldCharType="separate"/>
            </w:r>
            <w:r w:rsidR="00525F34">
              <w:rPr>
                <w:noProof/>
                <w:webHidden/>
              </w:rPr>
              <w:t>25</w:t>
            </w:r>
            <w:r w:rsidR="00525F34">
              <w:rPr>
                <w:noProof/>
                <w:webHidden/>
              </w:rPr>
              <w:fldChar w:fldCharType="end"/>
            </w:r>
          </w:hyperlink>
        </w:p>
        <w:p w14:paraId="67A006DD" w14:textId="40764465" w:rsidR="00525F34" w:rsidRDefault="00000000">
          <w:pPr>
            <w:pStyle w:val="Obsah3"/>
            <w:tabs>
              <w:tab w:val="left" w:pos="1320"/>
              <w:tab w:val="right" w:leader="dot" w:pos="9062"/>
            </w:tabs>
            <w:rPr>
              <w:rFonts w:eastAsiaTheme="minorEastAsia"/>
              <w:noProof/>
              <w:lang w:eastAsia="cs-CZ"/>
            </w:rPr>
          </w:pPr>
          <w:hyperlink w:anchor="_Toc132955311" w:history="1">
            <w:r w:rsidR="00525F34" w:rsidRPr="00F4769A">
              <w:rPr>
                <w:rStyle w:val="Hypertextovodkaz"/>
                <w:rFonts w:ascii="Arial" w:hAnsi="Arial" w:cs="Arial"/>
                <w:noProof/>
                <w14:scene3d>
                  <w14:camera w14:prst="orthographicFront"/>
                  <w14:lightRig w14:rig="threePt" w14:dir="t">
                    <w14:rot w14:lat="0" w14:lon="0" w14:rev="0"/>
                  </w14:lightRig>
                </w14:scene3d>
              </w:rPr>
              <w:t>3.7.1</w:t>
            </w:r>
            <w:r w:rsidR="00525F34">
              <w:rPr>
                <w:rFonts w:eastAsiaTheme="minorEastAsia"/>
                <w:noProof/>
                <w:lang w:eastAsia="cs-CZ"/>
              </w:rPr>
              <w:tab/>
            </w:r>
            <w:r w:rsidR="00525F34" w:rsidRPr="00F4769A">
              <w:rPr>
                <w:rStyle w:val="Hypertextovodkaz"/>
                <w:rFonts w:ascii="Arial" w:hAnsi="Arial" w:cs="Arial"/>
                <w:noProof/>
              </w:rPr>
              <w:t>Klimatická pohoda ve vozidlech</w:t>
            </w:r>
            <w:r w:rsidR="00525F34">
              <w:rPr>
                <w:noProof/>
                <w:webHidden/>
              </w:rPr>
              <w:tab/>
            </w:r>
            <w:r w:rsidR="00525F34">
              <w:rPr>
                <w:noProof/>
                <w:webHidden/>
              </w:rPr>
              <w:fldChar w:fldCharType="begin"/>
            </w:r>
            <w:r w:rsidR="00525F34">
              <w:rPr>
                <w:noProof/>
                <w:webHidden/>
              </w:rPr>
              <w:instrText xml:space="preserve"> PAGEREF _Toc132955311 \h </w:instrText>
            </w:r>
            <w:r w:rsidR="00525F34">
              <w:rPr>
                <w:noProof/>
                <w:webHidden/>
              </w:rPr>
            </w:r>
            <w:r w:rsidR="00525F34">
              <w:rPr>
                <w:noProof/>
                <w:webHidden/>
              </w:rPr>
              <w:fldChar w:fldCharType="separate"/>
            </w:r>
            <w:r w:rsidR="00525F34">
              <w:rPr>
                <w:noProof/>
                <w:webHidden/>
              </w:rPr>
              <w:t>25</w:t>
            </w:r>
            <w:r w:rsidR="00525F34">
              <w:rPr>
                <w:noProof/>
                <w:webHidden/>
              </w:rPr>
              <w:fldChar w:fldCharType="end"/>
            </w:r>
          </w:hyperlink>
        </w:p>
        <w:p w14:paraId="01342B26" w14:textId="5160495A" w:rsidR="00525F34" w:rsidRDefault="00000000">
          <w:pPr>
            <w:pStyle w:val="Obsah3"/>
            <w:tabs>
              <w:tab w:val="left" w:pos="1320"/>
              <w:tab w:val="right" w:leader="dot" w:pos="9062"/>
            </w:tabs>
            <w:rPr>
              <w:rFonts w:eastAsiaTheme="minorEastAsia"/>
              <w:noProof/>
              <w:lang w:eastAsia="cs-CZ"/>
            </w:rPr>
          </w:pPr>
          <w:hyperlink w:anchor="_Toc132955312" w:history="1">
            <w:r w:rsidR="00525F34" w:rsidRPr="00F4769A">
              <w:rPr>
                <w:rStyle w:val="Hypertextovodkaz"/>
                <w:rFonts w:ascii="Arial" w:hAnsi="Arial" w:cs="Arial"/>
                <w:noProof/>
                <w14:scene3d>
                  <w14:camera w14:prst="orthographicFront"/>
                  <w14:lightRig w14:rig="threePt" w14:dir="t">
                    <w14:rot w14:lat="0" w14:lon="0" w14:rev="0"/>
                  </w14:lightRig>
                </w14:scene3d>
              </w:rPr>
              <w:t>3.7.2</w:t>
            </w:r>
            <w:r w:rsidR="00525F34">
              <w:rPr>
                <w:rFonts w:eastAsiaTheme="minorEastAsia"/>
                <w:noProof/>
                <w:lang w:eastAsia="cs-CZ"/>
              </w:rPr>
              <w:tab/>
            </w:r>
            <w:r w:rsidR="00525F34" w:rsidRPr="00F4769A">
              <w:rPr>
                <w:rStyle w:val="Hypertextovodkaz"/>
                <w:rFonts w:ascii="Arial" w:hAnsi="Arial" w:cs="Arial"/>
                <w:noProof/>
              </w:rPr>
              <w:t>Světelná pohoda ve vozidlech</w:t>
            </w:r>
            <w:r w:rsidR="00525F34">
              <w:rPr>
                <w:noProof/>
                <w:webHidden/>
              </w:rPr>
              <w:tab/>
            </w:r>
            <w:r w:rsidR="00525F34">
              <w:rPr>
                <w:noProof/>
                <w:webHidden/>
              </w:rPr>
              <w:fldChar w:fldCharType="begin"/>
            </w:r>
            <w:r w:rsidR="00525F34">
              <w:rPr>
                <w:noProof/>
                <w:webHidden/>
              </w:rPr>
              <w:instrText xml:space="preserve"> PAGEREF _Toc132955312 \h </w:instrText>
            </w:r>
            <w:r w:rsidR="00525F34">
              <w:rPr>
                <w:noProof/>
                <w:webHidden/>
              </w:rPr>
            </w:r>
            <w:r w:rsidR="00525F34">
              <w:rPr>
                <w:noProof/>
                <w:webHidden/>
              </w:rPr>
              <w:fldChar w:fldCharType="separate"/>
            </w:r>
            <w:r w:rsidR="00525F34">
              <w:rPr>
                <w:noProof/>
                <w:webHidden/>
              </w:rPr>
              <w:t>26</w:t>
            </w:r>
            <w:r w:rsidR="00525F34">
              <w:rPr>
                <w:noProof/>
                <w:webHidden/>
              </w:rPr>
              <w:fldChar w:fldCharType="end"/>
            </w:r>
          </w:hyperlink>
        </w:p>
        <w:p w14:paraId="496802A2" w14:textId="13584A94" w:rsidR="00525F34" w:rsidRDefault="00000000">
          <w:pPr>
            <w:pStyle w:val="Obsah2"/>
            <w:tabs>
              <w:tab w:val="left" w:pos="880"/>
              <w:tab w:val="right" w:leader="dot" w:pos="9062"/>
            </w:tabs>
            <w:rPr>
              <w:rFonts w:eastAsiaTheme="minorEastAsia"/>
              <w:noProof/>
              <w:lang w:eastAsia="cs-CZ"/>
            </w:rPr>
          </w:pPr>
          <w:hyperlink w:anchor="_Toc132955313" w:history="1">
            <w:r w:rsidR="00525F34" w:rsidRPr="00F4769A">
              <w:rPr>
                <w:rStyle w:val="Hypertextovodkaz"/>
                <w:rFonts w:ascii="Arial" w:hAnsi="Arial" w:cs="Arial"/>
                <w:noProof/>
              </w:rPr>
              <w:t>3.8</w:t>
            </w:r>
            <w:r w:rsidR="00525F34">
              <w:rPr>
                <w:rFonts w:eastAsiaTheme="minorEastAsia"/>
                <w:noProof/>
                <w:lang w:eastAsia="cs-CZ"/>
              </w:rPr>
              <w:tab/>
            </w:r>
            <w:r w:rsidR="00525F34" w:rsidRPr="00F4769A">
              <w:rPr>
                <w:rStyle w:val="Hypertextovodkaz"/>
                <w:rFonts w:ascii="Arial" w:hAnsi="Arial" w:cs="Arial"/>
                <w:noProof/>
              </w:rPr>
              <w:t>Čistota vozidel</w:t>
            </w:r>
            <w:r w:rsidR="00525F34">
              <w:rPr>
                <w:noProof/>
                <w:webHidden/>
              </w:rPr>
              <w:tab/>
            </w:r>
            <w:r w:rsidR="00525F34">
              <w:rPr>
                <w:noProof/>
                <w:webHidden/>
              </w:rPr>
              <w:fldChar w:fldCharType="begin"/>
            </w:r>
            <w:r w:rsidR="00525F34">
              <w:rPr>
                <w:noProof/>
                <w:webHidden/>
              </w:rPr>
              <w:instrText xml:space="preserve"> PAGEREF _Toc132955313 \h </w:instrText>
            </w:r>
            <w:r w:rsidR="00525F34">
              <w:rPr>
                <w:noProof/>
                <w:webHidden/>
              </w:rPr>
            </w:r>
            <w:r w:rsidR="00525F34">
              <w:rPr>
                <w:noProof/>
                <w:webHidden/>
              </w:rPr>
              <w:fldChar w:fldCharType="separate"/>
            </w:r>
            <w:r w:rsidR="00525F34">
              <w:rPr>
                <w:noProof/>
                <w:webHidden/>
              </w:rPr>
              <w:t>26</w:t>
            </w:r>
            <w:r w:rsidR="00525F34">
              <w:rPr>
                <w:noProof/>
                <w:webHidden/>
              </w:rPr>
              <w:fldChar w:fldCharType="end"/>
            </w:r>
          </w:hyperlink>
        </w:p>
        <w:p w14:paraId="3639D2AD" w14:textId="152A08C5" w:rsidR="00525F34" w:rsidRDefault="00000000">
          <w:pPr>
            <w:pStyle w:val="Obsah2"/>
            <w:tabs>
              <w:tab w:val="left" w:pos="880"/>
              <w:tab w:val="right" w:leader="dot" w:pos="9062"/>
            </w:tabs>
            <w:rPr>
              <w:rFonts w:eastAsiaTheme="minorEastAsia"/>
              <w:noProof/>
              <w:lang w:eastAsia="cs-CZ"/>
            </w:rPr>
          </w:pPr>
          <w:hyperlink w:anchor="_Toc132955314" w:history="1">
            <w:r w:rsidR="00525F34" w:rsidRPr="00F4769A">
              <w:rPr>
                <w:rStyle w:val="Hypertextovodkaz"/>
                <w:rFonts w:ascii="Arial" w:hAnsi="Arial" w:cs="Arial"/>
                <w:noProof/>
              </w:rPr>
              <w:t>3.9</w:t>
            </w:r>
            <w:r w:rsidR="00525F34">
              <w:rPr>
                <w:rFonts w:eastAsiaTheme="minorEastAsia"/>
                <w:noProof/>
                <w:lang w:eastAsia="cs-CZ"/>
              </w:rPr>
              <w:tab/>
            </w:r>
            <w:r w:rsidR="00525F34" w:rsidRPr="00F4769A">
              <w:rPr>
                <w:rStyle w:val="Hypertextovodkaz"/>
                <w:rFonts w:ascii="Arial" w:hAnsi="Arial" w:cs="Arial"/>
                <w:noProof/>
              </w:rPr>
              <w:t>Technický stav a průměrné stáří vozidel</w:t>
            </w:r>
            <w:r w:rsidR="00525F34">
              <w:rPr>
                <w:noProof/>
                <w:webHidden/>
              </w:rPr>
              <w:tab/>
            </w:r>
            <w:r w:rsidR="00525F34">
              <w:rPr>
                <w:noProof/>
                <w:webHidden/>
              </w:rPr>
              <w:fldChar w:fldCharType="begin"/>
            </w:r>
            <w:r w:rsidR="00525F34">
              <w:rPr>
                <w:noProof/>
                <w:webHidden/>
              </w:rPr>
              <w:instrText xml:space="preserve"> PAGEREF _Toc132955314 \h </w:instrText>
            </w:r>
            <w:r w:rsidR="00525F34">
              <w:rPr>
                <w:noProof/>
                <w:webHidden/>
              </w:rPr>
            </w:r>
            <w:r w:rsidR="00525F34">
              <w:rPr>
                <w:noProof/>
                <w:webHidden/>
              </w:rPr>
              <w:fldChar w:fldCharType="separate"/>
            </w:r>
            <w:r w:rsidR="00525F34">
              <w:rPr>
                <w:noProof/>
                <w:webHidden/>
              </w:rPr>
              <w:t>26</w:t>
            </w:r>
            <w:r w:rsidR="00525F34">
              <w:rPr>
                <w:noProof/>
                <w:webHidden/>
              </w:rPr>
              <w:fldChar w:fldCharType="end"/>
            </w:r>
          </w:hyperlink>
        </w:p>
        <w:p w14:paraId="63540346" w14:textId="6DFDC69E" w:rsidR="00525F34" w:rsidRDefault="00000000">
          <w:pPr>
            <w:pStyle w:val="Obsah2"/>
            <w:tabs>
              <w:tab w:val="left" w:pos="880"/>
              <w:tab w:val="right" w:leader="dot" w:pos="9062"/>
            </w:tabs>
            <w:rPr>
              <w:rFonts w:eastAsiaTheme="minorEastAsia"/>
              <w:noProof/>
              <w:lang w:eastAsia="cs-CZ"/>
            </w:rPr>
          </w:pPr>
          <w:hyperlink w:anchor="_Toc132955315" w:history="1">
            <w:r w:rsidR="00525F34" w:rsidRPr="00F4769A">
              <w:rPr>
                <w:rStyle w:val="Hypertextovodkaz"/>
                <w:rFonts w:ascii="Arial" w:hAnsi="Arial" w:cs="Arial"/>
                <w:noProof/>
              </w:rPr>
              <w:t>3.10</w:t>
            </w:r>
            <w:r w:rsidR="00525F34">
              <w:rPr>
                <w:rFonts w:eastAsiaTheme="minorEastAsia"/>
                <w:noProof/>
                <w:lang w:eastAsia="cs-CZ"/>
              </w:rPr>
              <w:tab/>
            </w:r>
            <w:r w:rsidR="00525F34" w:rsidRPr="00F4769A">
              <w:rPr>
                <w:rStyle w:val="Hypertextovodkaz"/>
                <w:rFonts w:ascii="Arial" w:hAnsi="Arial" w:cs="Arial"/>
                <w:noProof/>
              </w:rPr>
              <w:t>Certifikace vozidel a vybavení</w:t>
            </w:r>
            <w:r w:rsidR="00525F34">
              <w:rPr>
                <w:noProof/>
                <w:webHidden/>
              </w:rPr>
              <w:tab/>
            </w:r>
            <w:r w:rsidR="00525F34">
              <w:rPr>
                <w:noProof/>
                <w:webHidden/>
              </w:rPr>
              <w:fldChar w:fldCharType="begin"/>
            </w:r>
            <w:r w:rsidR="00525F34">
              <w:rPr>
                <w:noProof/>
                <w:webHidden/>
              </w:rPr>
              <w:instrText xml:space="preserve"> PAGEREF _Toc132955315 \h </w:instrText>
            </w:r>
            <w:r w:rsidR="00525F34">
              <w:rPr>
                <w:noProof/>
                <w:webHidden/>
              </w:rPr>
            </w:r>
            <w:r w:rsidR="00525F34">
              <w:rPr>
                <w:noProof/>
                <w:webHidden/>
              </w:rPr>
              <w:fldChar w:fldCharType="separate"/>
            </w:r>
            <w:r w:rsidR="00525F34">
              <w:rPr>
                <w:noProof/>
                <w:webHidden/>
              </w:rPr>
              <w:t>27</w:t>
            </w:r>
            <w:r w:rsidR="00525F34">
              <w:rPr>
                <w:noProof/>
                <w:webHidden/>
              </w:rPr>
              <w:fldChar w:fldCharType="end"/>
            </w:r>
          </w:hyperlink>
        </w:p>
        <w:p w14:paraId="290E78C3" w14:textId="33DE3320" w:rsidR="00525F34" w:rsidRDefault="00000000">
          <w:pPr>
            <w:pStyle w:val="Obsah1"/>
            <w:tabs>
              <w:tab w:val="left" w:pos="440"/>
              <w:tab w:val="right" w:leader="dot" w:pos="9062"/>
            </w:tabs>
            <w:rPr>
              <w:rFonts w:eastAsiaTheme="minorEastAsia"/>
              <w:noProof/>
              <w:lang w:eastAsia="cs-CZ"/>
            </w:rPr>
          </w:pPr>
          <w:hyperlink w:anchor="_Toc132955316" w:history="1">
            <w:r w:rsidR="00525F34" w:rsidRPr="00F4769A">
              <w:rPr>
                <w:rStyle w:val="Hypertextovodkaz"/>
                <w:rFonts w:ascii="Arial" w:hAnsi="Arial" w:cs="Arial"/>
                <w:noProof/>
                <w14:scene3d>
                  <w14:camera w14:prst="orthographicFront"/>
                  <w14:lightRig w14:rig="threePt" w14:dir="t">
                    <w14:rot w14:lat="0" w14:lon="0" w14:rev="0"/>
                  </w14:lightRig>
                </w14:scene3d>
              </w:rPr>
              <w:t>4</w:t>
            </w:r>
            <w:r w:rsidR="00525F34">
              <w:rPr>
                <w:rFonts w:eastAsiaTheme="minorEastAsia"/>
                <w:noProof/>
                <w:lang w:eastAsia="cs-CZ"/>
              </w:rPr>
              <w:tab/>
            </w:r>
            <w:r w:rsidR="00525F34" w:rsidRPr="00F4769A">
              <w:rPr>
                <w:rStyle w:val="Hypertextovodkaz"/>
                <w:rFonts w:ascii="Arial" w:hAnsi="Arial" w:cs="Arial"/>
                <w:noProof/>
              </w:rPr>
              <w:t>STANDARD OZNAČENÍ, VYBAVENÍ A VZHLEDU ZASTÁVEK</w:t>
            </w:r>
            <w:r w:rsidR="00525F34">
              <w:rPr>
                <w:noProof/>
                <w:webHidden/>
              </w:rPr>
              <w:tab/>
            </w:r>
            <w:r w:rsidR="00525F34">
              <w:rPr>
                <w:noProof/>
                <w:webHidden/>
              </w:rPr>
              <w:fldChar w:fldCharType="begin"/>
            </w:r>
            <w:r w:rsidR="00525F34">
              <w:rPr>
                <w:noProof/>
                <w:webHidden/>
              </w:rPr>
              <w:instrText xml:space="preserve"> PAGEREF _Toc132955316 \h </w:instrText>
            </w:r>
            <w:r w:rsidR="00525F34">
              <w:rPr>
                <w:noProof/>
                <w:webHidden/>
              </w:rPr>
            </w:r>
            <w:r w:rsidR="00525F34">
              <w:rPr>
                <w:noProof/>
                <w:webHidden/>
              </w:rPr>
              <w:fldChar w:fldCharType="separate"/>
            </w:r>
            <w:r w:rsidR="00525F34">
              <w:rPr>
                <w:noProof/>
                <w:webHidden/>
              </w:rPr>
              <w:t>28</w:t>
            </w:r>
            <w:r w:rsidR="00525F34">
              <w:rPr>
                <w:noProof/>
                <w:webHidden/>
              </w:rPr>
              <w:fldChar w:fldCharType="end"/>
            </w:r>
          </w:hyperlink>
        </w:p>
        <w:p w14:paraId="2B3B8CA2" w14:textId="7AC04C64" w:rsidR="00525F34" w:rsidRDefault="00000000">
          <w:pPr>
            <w:pStyle w:val="Obsah2"/>
            <w:tabs>
              <w:tab w:val="left" w:pos="880"/>
              <w:tab w:val="right" w:leader="dot" w:pos="9062"/>
            </w:tabs>
            <w:rPr>
              <w:rFonts w:eastAsiaTheme="minorEastAsia"/>
              <w:noProof/>
              <w:lang w:eastAsia="cs-CZ"/>
            </w:rPr>
          </w:pPr>
          <w:hyperlink w:anchor="_Toc132955317" w:history="1">
            <w:r w:rsidR="00525F34" w:rsidRPr="00F4769A">
              <w:rPr>
                <w:rStyle w:val="Hypertextovodkaz"/>
                <w:rFonts w:ascii="Arial" w:hAnsi="Arial" w:cs="Arial"/>
                <w:noProof/>
              </w:rPr>
              <w:t>4.1</w:t>
            </w:r>
            <w:r w:rsidR="00525F34">
              <w:rPr>
                <w:rFonts w:eastAsiaTheme="minorEastAsia"/>
                <w:noProof/>
                <w:lang w:eastAsia="cs-CZ"/>
              </w:rPr>
              <w:tab/>
            </w:r>
            <w:r w:rsidR="00525F34" w:rsidRPr="00F4769A">
              <w:rPr>
                <w:rStyle w:val="Hypertextovodkaz"/>
                <w:rFonts w:ascii="Arial" w:hAnsi="Arial" w:cs="Arial"/>
                <w:noProof/>
              </w:rPr>
              <w:t>Kategorie zastávek VDV</w:t>
            </w:r>
            <w:r w:rsidR="00525F34">
              <w:rPr>
                <w:noProof/>
                <w:webHidden/>
              </w:rPr>
              <w:tab/>
            </w:r>
            <w:r w:rsidR="00525F34">
              <w:rPr>
                <w:noProof/>
                <w:webHidden/>
              </w:rPr>
              <w:fldChar w:fldCharType="begin"/>
            </w:r>
            <w:r w:rsidR="00525F34">
              <w:rPr>
                <w:noProof/>
                <w:webHidden/>
              </w:rPr>
              <w:instrText xml:space="preserve"> PAGEREF _Toc132955317 \h </w:instrText>
            </w:r>
            <w:r w:rsidR="00525F34">
              <w:rPr>
                <w:noProof/>
                <w:webHidden/>
              </w:rPr>
            </w:r>
            <w:r w:rsidR="00525F34">
              <w:rPr>
                <w:noProof/>
                <w:webHidden/>
              </w:rPr>
              <w:fldChar w:fldCharType="separate"/>
            </w:r>
            <w:r w:rsidR="00525F34">
              <w:rPr>
                <w:noProof/>
                <w:webHidden/>
              </w:rPr>
              <w:t>28</w:t>
            </w:r>
            <w:r w:rsidR="00525F34">
              <w:rPr>
                <w:noProof/>
                <w:webHidden/>
              </w:rPr>
              <w:fldChar w:fldCharType="end"/>
            </w:r>
          </w:hyperlink>
        </w:p>
        <w:p w14:paraId="268EFABF" w14:textId="793BE7B5" w:rsidR="00525F34" w:rsidRDefault="00000000">
          <w:pPr>
            <w:pStyle w:val="Obsah2"/>
            <w:tabs>
              <w:tab w:val="left" w:pos="880"/>
              <w:tab w:val="right" w:leader="dot" w:pos="9062"/>
            </w:tabs>
            <w:rPr>
              <w:rFonts w:eastAsiaTheme="minorEastAsia"/>
              <w:noProof/>
              <w:lang w:eastAsia="cs-CZ"/>
            </w:rPr>
          </w:pPr>
          <w:hyperlink w:anchor="_Toc132955318" w:history="1">
            <w:r w:rsidR="00525F34" w:rsidRPr="00F4769A">
              <w:rPr>
                <w:rStyle w:val="Hypertextovodkaz"/>
                <w:rFonts w:ascii="Arial" w:hAnsi="Arial" w:cs="Arial"/>
                <w:noProof/>
              </w:rPr>
              <w:t>4.2</w:t>
            </w:r>
            <w:r w:rsidR="00525F34">
              <w:rPr>
                <w:rFonts w:eastAsiaTheme="minorEastAsia"/>
                <w:noProof/>
                <w:lang w:eastAsia="cs-CZ"/>
              </w:rPr>
              <w:tab/>
            </w:r>
            <w:r w:rsidR="00525F34" w:rsidRPr="00F4769A">
              <w:rPr>
                <w:rStyle w:val="Hypertextovodkaz"/>
                <w:rFonts w:ascii="Arial" w:hAnsi="Arial" w:cs="Arial"/>
                <w:noProof/>
              </w:rPr>
              <w:t>Značení a vybavení zastávek</w:t>
            </w:r>
            <w:r w:rsidR="00525F34">
              <w:rPr>
                <w:noProof/>
                <w:webHidden/>
              </w:rPr>
              <w:tab/>
            </w:r>
            <w:r w:rsidR="00525F34">
              <w:rPr>
                <w:noProof/>
                <w:webHidden/>
              </w:rPr>
              <w:fldChar w:fldCharType="begin"/>
            </w:r>
            <w:r w:rsidR="00525F34">
              <w:rPr>
                <w:noProof/>
                <w:webHidden/>
              </w:rPr>
              <w:instrText xml:space="preserve"> PAGEREF _Toc132955318 \h </w:instrText>
            </w:r>
            <w:r w:rsidR="00525F34">
              <w:rPr>
                <w:noProof/>
                <w:webHidden/>
              </w:rPr>
            </w:r>
            <w:r w:rsidR="00525F34">
              <w:rPr>
                <w:noProof/>
                <w:webHidden/>
              </w:rPr>
              <w:fldChar w:fldCharType="separate"/>
            </w:r>
            <w:r w:rsidR="00525F34">
              <w:rPr>
                <w:noProof/>
                <w:webHidden/>
              </w:rPr>
              <w:t>29</w:t>
            </w:r>
            <w:r w:rsidR="00525F34">
              <w:rPr>
                <w:noProof/>
                <w:webHidden/>
              </w:rPr>
              <w:fldChar w:fldCharType="end"/>
            </w:r>
          </w:hyperlink>
        </w:p>
        <w:p w14:paraId="56362756" w14:textId="73CEE21E" w:rsidR="00525F34" w:rsidRDefault="00000000">
          <w:pPr>
            <w:pStyle w:val="Obsah3"/>
            <w:tabs>
              <w:tab w:val="left" w:pos="1320"/>
              <w:tab w:val="right" w:leader="dot" w:pos="9062"/>
            </w:tabs>
            <w:rPr>
              <w:rFonts w:eastAsiaTheme="minorEastAsia"/>
              <w:noProof/>
              <w:lang w:eastAsia="cs-CZ"/>
            </w:rPr>
          </w:pPr>
          <w:hyperlink w:anchor="_Toc132955319" w:history="1">
            <w:r w:rsidR="00525F34" w:rsidRPr="00F4769A">
              <w:rPr>
                <w:rStyle w:val="Hypertextovodkaz"/>
                <w:rFonts w:ascii="Arial" w:hAnsi="Arial" w:cs="Arial"/>
                <w:noProof/>
                <w14:scene3d>
                  <w14:camera w14:prst="orthographicFront"/>
                  <w14:lightRig w14:rig="threePt" w14:dir="t">
                    <w14:rot w14:lat="0" w14:lon="0" w14:rev="0"/>
                  </w14:lightRig>
                </w14:scene3d>
              </w:rPr>
              <w:t>4.2.1</w:t>
            </w:r>
            <w:r w:rsidR="00525F34">
              <w:rPr>
                <w:rFonts w:eastAsiaTheme="minorEastAsia"/>
                <w:noProof/>
                <w:lang w:eastAsia="cs-CZ"/>
              </w:rPr>
              <w:tab/>
            </w:r>
            <w:r w:rsidR="00525F34" w:rsidRPr="00F4769A">
              <w:rPr>
                <w:rStyle w:val="Hypertextovodkaz"/>
                <w:rFonts w:ascii="Arial" w:hAnsi="Arial" w:cs="Arial"/>
                <w:noProof/>
              </w:rPr>
              <w:t>Zařízení pro zveřejňování jízdních řádů</w:t>
            </w:r>
            <w:r w:rsidR="00525F34">
              <w:rPr>
                <w:noProof/>
                <w:webHidden/>
              </w:rPr>
              <w:tab/>
            </w:r>
            <w:r w:rsidR="00525F34">
              <w:rPr>
                <w:noProof/>
                <w:webHidden/>
              </w:rPr>
              <w:fldChar w:fldCharType="begin"/>
            </w:r>
            <w:r w:rsidR="00525F34">
              <w:rPr>
                <w:noProof/>
                <w:webHidden/>
              </w:rPr>
              <w:instrText xml:space="preserve"> PAGEREF _Toc132955319 \h </w:instrText>
            </w:r>
            <w:r w:rsidR="00525F34">
              <w:rPr>
                <w:noProof/>
                <w:webHidden/>
              </w:rPr>
            </w:r>
            <w:r w:rsidR="00525F34">
              <w:rPr>
                <w:noProof/>
                <w:webHidden/>
              </w:rPr>
              <w:fldChar w:fldCharType="separate"/>
            </w:r>
            <w:r w:rsidR="00525F34">
              <w:rPr>
                <w:noProof/>
                <w:webHidden/>
              </w:rPr>
              <w:t>29</w:t>
            </w:r>
            <w:r w:rsidR="00525F34">
              <w:rPr>
                <w:noProof/>
                <w:webHidden/>
              </w:rPr>
              <w:fldChar w:fldCharType="end"/>
            </w:r>
          </w:hyperlink>
        </w:p>
        <w:p w14:paraId="768FDFB0" w14:textId="7DBE9D38" w:rsidR="00525F34" w:rsidRDefault="00000000">
          <w:pPr>
            <w:pStyle w:val="Obsah3"/>
            <w:tabs>
              <w:tab w:val="left" w:pos="1320"/>
              <w:tab w:val="right" w:leader="dot" w:pos="9062"/>
            </w:tabs>
            <w:rPr>
              <w:rFonts w:eastAsiaTheme="minorEastAsia"/>
              <w:noProof/>
              <w:lang w:eastAsia="cs-CZ"/>
            </w:rPr>
          </w:pPr>
          <w:hyperlink w:anchor="_Toc132955320" w:history="1">
            <w:r w:rsidR="00525F34" w:rsidRPr="00F4769A">
              <w:rPr>
                <w:rStyle w:val="Hypertextovodkaz"/>
                <w:rFonts w:ascii="Arial" w:hAnsi="Arial" w:cs="Arial"/>
                <w:noProof/>
                <w14:scene3d>
                  <w14:camera w14:prst="orthographicFront"/>
                  <w14:lightRig w14:rig="threePt" w14:dir="t">
                    <w14:rot w14:lat="0" w14:lon="0" w14:rev="0"/>
                  </w14:lightRig>
                </w14:scene3d>
              </w:rPr>
              <w:t>4.2.2</w:t>
            </w:r>
            <w:r w:rsidR="00525F34">
              <w:rPr>
                <w:rFonts w:eastAsiaTheme="minorEastAsia"/>
                <w:noProof/>
                <w:lang w:eastAsia="cs-CZ"/>
              </w:rPr>
              <w:tab/>
            </w:r>
            <w:r w:rsidR="00525F34" w:rsidRPr="00F4769A">
              <w:rPr>
                <w:rStyle w:val="Hypertextovodkaz"/>
                <w:rFonts w:ascii="Arial" w:hAnsi="Arial" w:cs="Arial"/>
                <w:noProof/>
              </w:rPr>
              <w:t>Standardní rozmístění informací</w:t>
            </w:r>
            <w:r w:rsidR="00525F34">
              <w:rPr>
                <w:noProof/>
                <w:webHidden/>
              </w:rPr>
              <w:tab/>
            </w:r>
            <w:r w:rsidR="00525F34">
              <w:rPr>
                <w:noProof/>
                <w:webHidden/>
              </w:rPr>
              <w:fldChar w:fldCharType="begin"/>
            </w:r>
            <w:r w:rsidR="00525F34">
              <w:rPr>
                <w:noProof/>
                <w:webHidden/>
              </w:rPr>
              <w:instrText xml:space="preserve"> PAGEREF _Toc132955320 \h </w:instrText>
            </w:r>
            <w:r w:rsidR="00525F34">
              <w:rPr>
                <w:noProof/>
                <w:webHidden/>
              </w:rPr>
            </w:r>
            <w:r w:rsidR="00525F34">
              <w:rPr>
                <w:noProof/>
                <w:webHidden/>
              </w:rPr>
              <w:fldChar w:fldCharType="separate"/>
            </w:r>
            <w:r w:rsidR="00525F34">
              <w:rPr>
                <w:noProof/>
                <w:webHidden/>
              </w:rPr>
              <w:t>29</w:t>
            </w:r>
            <w:r w:rsidR="00525F34">
              <w:rPr>
                <w:noProof/>
                <w:webHidden/>
              </w:rPr>
              <w:fldChar w:fldCharType="end"/>
            </w:r>
          </w:hyperlink>
        </w:p>
        <w:p w14:paraId="08854DCA" w14:textId="4B0BF4D7" w:rsidR="00525F34" w:rsidRDefault="00000000">
          <w:pPr>
            <w:pStyle w:val="Obsah3"/>
            <w:tabs>
              <w:tab w:val="left" w:pos="1320"/>
              <w:tab w:val="right" w:leader="dot" w:pos="9062"/>
            </w:tabs>
            <w:rPr>
              <w:rFonts w:eastAsiaTheme="minorEastAsia"/>
              <w:noProof/>
              <w:lang w:eastAsia="cs-CZ"/>
            </w:rPr>
          </w:pPr>
          <w:hyperlink w:anchor="_Toc132955321" w:history="1">
            <w:r w:rsidR="00525F34" w:rsidRPr="00F4769A">
              <w:rPr>
                <w:rStyle w:val="Hypertextovodkaz"/>
                <w:rFonts w:ascii="Arial" w:hAnsi="Arial" w:cs="Arial"/>
                <w:noProof/>
                <w14:scene3d>
                  <w14:camera w14:prst="orthographicFront"/>
                  <w14:lightRig w14:rig="threePt" w14:dir="t">
                    <w14:rot w14:lat="0" w14:lon="0" w14:rev="0"/>
                  </w14:lightRig>
                </w14:scene3d>
              </w:rPr>
              <w:t>4.2.3</w:t>
            </w:r>
            <w:r w:rsidR="00525F34">
              <w:rPr>
                <w:rFonts w:eastAsiaTheme="minorEastAsia"/>
                <w:noProof/>
                <w:lang w:eastAsia="cs-CZ"/>
              </w:rPr>
              <w:tab/>
            </w:r>
            <w:r w:rsidR="00525F34" w:rsidRPr="00F4769A">
              <w:rPr>
                <w:rStyle w:val="Hypertextovodkaz"/>
                <w:rFonts w:ascii="Arial" w:hAnsi="Arial" w:cs="Arial"/>
                <w:noProof/>
              </w:rPr>
              <w:t>Další povinnosti vlastníka zařízení pro zveřejňování jízdních řádů</w:t>
            </w:r>
            <w:r w:rsidR="00525F34">
              <w:rPr>
                <w:noProof/>
                <w:webHidden/>
              </w:rPr>
              <w:tab/>
            </w:r>
            <w:r w:rsidR="00525F34">
              <w:rPr>
                <w:noProof/>
                <w:webHidden/>
              </w:rPr>
              <w:fldChar w:fldCharType="begin"/>
            </w:r>
            <w:r w:rsidR="00525F34">
              <w:rPr>
                <w:noProof/>
                <w:webHidden/>
              </w:rPr>
              <w:instrText xml:space="preserve"> PAGEREF _Toc132955321 \h </w:instrText>
            </w:r>
            <w:r w:rsidR="00525F34">
              <w:rPr>
                <w:noProof/>
                <w:webHidden/>
              </w:rPr>
            </w:r>
            <w:r w:rsidR="00525F34">
              <w:rPr>
                <w:noProof/>
                <w:webHidden/>
              </w:rPr>
              <w:fldChar w:fldCharType="separate"/>
            </w:r>
            <w:r w:rsidR="00525F34">
              <w:rPr>
                <w:noProof/>
                <w:webHidden/>
              </w:rPr>
              <w:t>31</w:t>
            </w:r>
            <w:r w:rsidR="00525F34">
              <w:rPr>
                <w:noProof/>
                <w:webHidden/>
              </w:rPr>
              <w:fldChar w:fldCharType="end"/>
            </w:r>
          </w:hyperlink>
        </w:p>
        <w:p w14:paraId="7D05F2C1" w14:textId="33175CC9" w:rsidR="00525F34" w:rsidRDefault="00000000">
          <w:pPr>
            <w:pStyle w:val="Obsah2"/>
            <w:tabs>
              <w:tab w:val="left" w:pos="880"/>
              <w:tab w:val="right" w:leader="dot" w:pos="9062"/>
            </w:tabs>
            <w:rPr>
              <w:rFonts w:eastAsiaTheme="minorEastAsia"/>
              <w:noProof/>
              <w:lang w:eastAsia="cs-CZ"/>
            </w:rPr>
          </w:pPr>
          <w:hyperlink w:anchor="_Toc132955322" w:history="1">
            <w:r w:rsidR="00525F34" w:rsidRPr="00F4769A">
              <w:rPr>
                <w:rStyle w:val="Hypertextovodkaz"/>
                <w:rFonts w:ascii="Arial" w:hAnsi="Arial" w:cs="Arial"/>
                <w:noProof/>
              </w:rPr>
              <w:t>4.3</w:t>
            </w:r>
            <w:r w:rsidR="00525F34">
              <w:rPr>
                <w:rFonts w:eastAsiaTheme="minorEastAsia"/>
                <w:noProof/>
                <w:lang w:eastAsia="cs-CZ"/>
              </w:rPr>
              <w:tab/>
            </w:r>
            <w:r w:rsidR="00525F34" w:rsidRPr="00F4769A">
              <w:rPr>
                <w:rStyle w:val="Hypertextovodkaz"/>
                <w:rFonts w:ascii="Arial" w:hAnsi="Arial" w:cs="Arial"/>
                <w:noProof/>
              </w:rPr>
              <w:t>Tabulka s dalšími dopravními informacemi</w:t>
            </w:r>
            <w:r w:rsidR="00525F34">
              <w:rPr>
                <w:noProof/>
                <w:webHidden/>
              </w:rPr>
              <w:tab/>
            </w:r>
            <w:r w:rsidR="00525F34">
              <w:rPr>
                <w:noProof/>
                <w:webHidden/>
              </w:rPr>
              <w:fldChar w:fldCharType="begin"/>
            </w:r>
            <w:r w:rsidR="00525F34">
              <w:rPr>
                <w:noProof/>
                <w:webHidden/>
              </w:rPr>
              <w:instrText xml:space="preserve"> PAGEREF _Toc132955322 \h </w:instrText>
            </w:r>
            <w:r w:rsidR="00525F34">
              <w:rPr>
                <w:noProof/>
                <w:webHidden/>
              </w:rPr>
            </w:r>
            <w:r w:rsidR="00525F34">
              <w:rPr>
                <w:noProof/>
                <w:webHidden/>
              </w:rPr>
              <w:fldChar w:fldCharType="separate"/>
            </w:r>
            <w:r w:rsidR="00525F34">
              <w:rPr>
                <w:noProof/>
                <w:webHidden/>
              </w:rPr>
              <w:t>31</w:t>
            </w:r>
            <w:r w:rsidR="00525F34">
              <w:rPr>
                <w:noProof/>
                <w:webHidden/>
              </w:rPr>
              <w:fldChar w:fldCharType="end"/>
            </w:r>
          </w:hyperlink>
        </w:p>
        <w:p w14:paraId="683ED50A" w14:textId="21A6C8D8" w:rsidR="00525F34" w:rsidRDefault="00000000">
          <w:pPr>
            <w:pStyle w:val="Obsah3"/>
            <w:tabs>
              <w:tab w:val="left" w:pos="1320"/>
              <w:tab w:val="right" w:leader="dot" w:pos="9062"/>
            </w:tabs>
            <w:rPr>
              <w:rFonts w:eastAsiaTheme="minorEastAsia"/>
              <w:noProof/>
              <w:lang w:eastAsia="cs-CZ"/>
            </w:rPr>
          </w:pPr>
          <w:hyperlink w:anchor="_Toc132955323" w:history="1">
            <w:r w:rsidR="00525F34" w:rsidRPr="00F4769A">
              <w:rPr>
                <w:rStyle w:val="Hypertextovodkaz"/>
                <w:rFonts w:ascii="Arial" w:hAnsi="Arial" w:cs="Arial"/>
                <w:noProof/>
                <w14:scene3d>
                  <w14:camera w14:prst="orthographicFront"/>
                  <w14:lightRig w14:rig="threePt" w14:dir="t">
                    <w14:rot w14:lat="0" w14:lon="0" w14:rev="0"/>
                  </w14:lightRig>
                </w14:scene3d>
              </w:rPr>
              <w:t>4.3.1</w:t>
            </w:r>
            <w:r w:rsidR="00525F34">
              <w:rPr>
                <w:rFonts w:eastAsiaTheme="minorEastAsia"/>
                <w:noProof/>
                <w:lang w:eastAsia="cs-CZ"/>
              </w:rPr>
              <w:tab/>
            </w:r>
            <w:r w:rsidR="00525F34" w:rsidRPr="00F4769A">
              <w:rPr>
                <w:rStyle w:val="Hypertextovodkaz"/>
                <w:rFonts w:ascii="Arial" w:hAnsi="Arial" w:cs="Arial"/>
                <w:noProof/>
              </w:rPr>
              <w:t>Tabulky s dalšími dopravními informacemi v zastávkách I. třídy</w:t>
            </w:r>
            <w:r w:rsidR="00525F34">
              <w:rPr>
                <w:noProof/>
                <w:webHidden/>
              </w:rPr>
              <w:tab/>
            </w:r>
            <w:r w:rsidR="00525F34">
              <w:rPr>
                <w:noProof/>
                <w:webHidden/>
              </w:rPr>
              <w:fldChar w:fldCharType="begin"/>
            </w:r>
            <w:r w:rsidR="00525F34">
              <w:rPr>
                <w:noProof/>
                <w:webHidden/>
              </w:rPr>
              <w:instrText xml:space="preserve"> PAGEREF _Toc132955323 \h </w:instrText>
            </w:r>
            <w:r w:rsidR="00525F34">
              <w:rPr>
                <w:noProof/>
                <w:webHidden/>
              </w:rPr>
            </w:r>
            <w:r w:rsidR="00525F34">
              <w:rPr>
                <w:noProof/>
                <w:webHidden/>
              </w:rPr>
              <w:fldChar w:fldCharType="separate"/>
            </w:r>
            <w:r w:rsidR="00525F34">
              <w:rPr>
                <w:noProof/>
                <w:webHidden/>
              </w:rPr>
              <w:t>31</w:t>
            </w:r>
            <w:r w:rsidR="00525F34">
              <w:rPr>
                <w:noProof/>
                <w:webHidden/>
              </w:rPr>
              <w:fldChar w:fldCharType="end"/>
            </w:r>
          </w:hyperlink>
        </w:p>
        <w:p w14:paraId="4D7FD572" w14:textId="231D0F1A" w:rsidR="00525F34" w:rsidRDefault="00000000">
          <w:pPr>
            <w:pStyle w:val="Obsah3"/>
            <w:tabs>
              <w:tab w:val="left" w:pos="1320"/>
              <w:tab w:val="right" w:leader="dot" w:pos="9062"/>
            </w:tabs>
            <w:rPr>
              <w:rFonts w:eastAsiaTheme="minorEastAsia"/>
              <w:noProof/>
              <w:lang w:eastAsia="cs-CZ"/>
            </w:rPr>
          </w:pPr>
          <w:hyperlink w:anchor="_Toc132955324" w:history="1">
            <w:r w:rsidR="00525F34" w:rsidRPr="00F4769A">
              <w:rPr>
                <w:rStyle w:val="Hypertextovodkaz"/>
                <w:rFonts w:ascii="Arial" w:hAnsi="Arial" w:cs="Arial"/>
                <w:noProof/>
                <w14:scene3d>
                  <w14:camera w14:prst="orthographicFront"/>
                  <w14:lightRig w14:rig="threePt" w14:dir="t">
                    <w14:rot w14:lat="0" w14:lon="0" w14:rev="0"/>
                  </w14:lightRig>
                </w14:scene3d>
              </w:rPr>
              <w:t>4.3.2</w:t>
            </w:r>
            <w:r w:rsidR="00525F34">
              <w:rPr>
                <w:rFonts w:eastAsiaTheme="minorEastAsia"/>
                <w:noProof/>
                <w:lang w:eastAsia="cs-CZ"/>
              </w:rPr>
              <w:tab/>
            </w:r>
            <w:r w:rsidR="00525F34" w:rsidRPr="00F4769A">
              <w:rPr>
                <w:rStyle w:val="Hypertextovodkaz"/>
                <w:rFonts w:ascii="Arial" w:hAnsi="Arial" w:cs="Arial"/>
                <w:noProof/>
              </w:rPr>
              <w:t>Tabulka s dalšími dopravními informacemi v zastávkách II. třídy</w:t>
            </w:r>
            <w:r w:rsidR="00525F34">
              <w:rPr>
                <w:noProof/>
                <w:webHidden/>
              </w:rPr>
              <w:tab/>
            </w:r>
            <w:r w:rsidR="00525F34">
              <w:rPr>
                <w:noProof/>
                <w:webHidden/>
              </w:rPr>
              <w:fldChar w:fldCharType="begin"/>
            </w:r>
            <w:r w:rsidR="00525F34">
              <w:rPr>
                <w:noProof/>
                <w:webHidden/>
              </w:rPr>
              <w:instrText xml:space="preserve"> PAGEREF _Toc132955324 \h </w:instrText>
            </w:r>
            <w:r w:rsidR="00525F34">
              <w:rPr>
                <w:noProof/>
                <w:webHidden/>
              </w:rPr>
            </w:r>
            <w:r w:rsidR="00525F34">
              <w:rPr>
                <w:noProof/>
                <w:webHidden/>
              </w:rPr>
              <w:fldChar w:fldCharType="separate"/>
            </w:r>
            <w:r w:rsidR="00525F34">
              <w:rPr>
                <w:noProof/>
                <w:webHidden/>
              </w:rPr>
              <w:t>32</w:t>
            </w:r>
            <w:r w:rsidR="00525F34">
              <w:rPr>
                <w:noProof/>
                <w:webHidden/>
              </w:rPr>
              <w:fldChar w:fldCharType="end"/>
            </w:r>
          </w:hyperlink>
        </w:p>
        <w:p w14:paraId="3C2C5712" w14:textId="68DE95AA" w:rsidR="00525F34" w:rsidRDefault="00000000">
          <w:pPr>
            <w:pStyle w:val="Obsah2"/>
            <w:tabs>
              <w:tab w:val="left" w:pos="880"/>
              <w:tab w:val="right" w:leader="dot" w:pos="9062"/>
            </w:tabs>
            <w:rPr>
              <w:rFonts w:eastAsiaTheme="minorEastAsia"/>
              <w:noProof/>
              <w:lang w:eastAsia="cs-CZ"/>
            </w:rPr>
          </w:pPr>
          <w:hyperlink w:anchor="_Toc132955325" w:history="1">
            <w:r w:rsidR="00525F34" w:rsidRPr="00F4769A">
              <w:rPr>
                <w:rStyle w:val="Hypertextovodkaz"/>
                <w:rFonts w:ascii="Arial" w:hAnsi="Arial" w:cs="Arial"/>
                <w:noProof/>
              </w:rPr>
              <w:t>4.4</w:t>
            </w:r>
            <w:r w:rsidR="00525F34">
              <w:rPr>
                <w:rFonts w:eastAsiaTheme="minorEastAsia"/>
                <w:noProof/>
                <w:lang w:eastAsia="cs-CZ"/>
              </w:rPr>
              <w:tab/>
            </w:r>
            <w:r w:rsidR="00525F34" w:rsidRPr="00F4769A">
              <w:rPr>
                <w:rStyle w:val="Hypertextovodkaz"/>
                <w:rFonts w:ascii="Arial" w:hAnsi="Arial" w:cs="Arial"/>
                <w:noProof/>
              </w:rPr>
              <w:t>Označení zastávek</w:t>
            </w:r>
            <w:r w:rsidR="00525F34">
              <w:rPr>
                <w:noProof/>
                <w:webHidden/>
              </w:rPr>
              <w:tab/>
            </w:r>
            <w:r w:rsidR="00525F34">
              <w:rPr>
                <w:noProof/>
                <w:webHidden/>
              </w:rPr>
              <w:fldChar w:fldCharType="begin"/>
            </w:r>
            <w:r w:rsidR="00525F34">
              <w:rPr>
                <w:noProof/>
                <w:webHidden/>
              </w:rPr>
              <w:instrText xml:space="preserve"> PAGEREF _Toc132955325 \h </w:instrText>
            </w:r>
            <w:r w:rsidR="00525F34">
              <w:rPr>
                <w:noProof/>
                <w:webHidden/>
              </w:rPr>
            </w:r>
            <w:r w:rsidR="00525F34">
              <w:rPr>
                <w:noProof/>
                <w:webHidden/>
              </w:rPr>
              <w:fldChar w:fldCharType="separate"/>
            </w:r>
            <w:r w:rsidR="00525F34">
              <w:rPr>
                <w:noProof/>
                <w:webHidden/>
              </w:rPr>
              <w:t>32</w:t>
            </w:r>
            <w:r w:rsidR="00525F34">
              <w:rPr>
                <w:noProof/>
                <w:webHidden/>
              </w:rPr>
              <w:fldChar w:fldCharType="end"/>
            </w:r>
          </w:hyperlink>
        </w:p>
        <w:p w14:paraId="0C153385" w14:textId="5918A8F6" w:rsidR="00525F34" w:rsidRDefault="00000000">
          <w:pPr>
            <w:pStyle w:val="Obsah3"/>
            <w:tabs>
              <w:tab w:val="left" w:pos="1320"/>
              <w:tab w:val="right" w:leader="dot" w:pos="9062"/>
            </w:tabs>
            <w:rPr>
              <w:rFonts w:eastAsiaTheme="minorEastAsia"/>
              <w:noProof/>
              <w:lang w:eastAsia="cs-CZ"/>
            </w:rPr>
          </w:pPr>
          <w:hyperlink w:anchor="_Toc132955326" w:history="1">
            <w:r w:rsidR="00525F34" w:rsidRPr="00F4769A">
              <w:rPr>
                <w:rStyle w:val="Hypertextovodkaz"/>
                <w:rFonts w:ascii="Arial" w:hAnsi="Arial" w:cs="Arial"/>
                <w:noProof/>
                <w14:scene3d>
                  <w14:camera w14:prst="orthographicFront"/>
                  <w14:lightRig w14:rig="threePt" w14:dir="t">
                    <w14:rot w14:lat="0" w14:lon="0" w14:rev="0"/>
                  </w14:lightRig>
                </w14:scene3d>
              </w:rPr>
              <w:t>4.4.1</w:t>
            </w:r>
            <w:r w:rsidR="00525F34">
              <w:rPr>
                <w:rFonts w:eastAsiaTheme="minorEastAsia"/>
                <w:noProof/>
                <w:lang w:eastAsia="cs-CZ"/>
              </w:rPr>
              <w:tab/>
            </w:r>
            <w:r w:rsidR="00525F34" w:rsidRPr="00F4769A">
              <w:rPr>
                <w:rStyle w:val="Hypertextovodkaz"/>
                <w:rFonts w:ascii="Arial" w:hAnsi="Arial" w:cs="Arial"/>
                <w:noProof/>
              </w:rPr>
              <w:t>Zastávky skupiny A</w:t>
            </w:r>
            <w:r w:rsidR="00525F34">
              <w:rPr>
                <w:noProof/>
                <w:webHidden/>
              </w:rPr>
              <w:tab/>
            </w:r>
            <w:r w:rsidR="00525F34">
              <w:rPr>
                <w:noProof/>
                <w:webHidden/>
              </w:rPr>
              <w:fldChar w:fldCharType="begin"/>
            </w:r>
            <w:r w:rsidR="00525F34">
              <w:rPr>
                <w:noProof/>
                <w:webHidden/>
              </w:rPr>
              <w:instrText xml:space="preserve"> PAGEREF _Toc132955326 \h </w:instrText>
            </w:r>
            <w:r w:rsidR="00525F34">
              <w:rPr>
                <w:noProof/>
                <w:webHidden/>
              </w:rPr>
            </w:r>
            <w:r w:rsidR="00525F34">
              <w:rPr>
                <w:noProof/>
                <w:webHidden/>
              </w:rPr>
              <w:fldChar w:fldCharType="separate"/>
            </w:r>
            <w:r w:rsidR="00525F34">
              <w:rPr>
                <w:noProof/>
                <w:webHidden/>
              </w:rPr>
              <w:t>32</w:t>
            </w:r>
            <w:r w:rsidR="00525F34">
              <w:rPr>
                <w:noProof/>
                <w:webHidden/>
              </w:rPr>
              <w:fldChar w:fldCharType="end"/>
            </w:r>
          </w:hyperlink>
        </w:p>
        <w:p w14:paraId="246630F6" w14:textId="567F83DF" w:rsidR="00525F34" w:rsidRDefault="00000000">
          <w:pPr>
            <w:pStyle w:val="Obsah3"/>
            <w:tabs>
              <w:tab w:val="left" w:pos="1320"/>
              <w:tab w:val="right" w:leader="dot" w:pos="9062"/>
            </w:tabs>
            <w:rPr>
              <w:rFonts w:eastAsiaTheme="minorEastAsia"/>
              <w:noProof/>
              <w:lang w:eastAsia="cs-CZ"/>
            </w:rPr>
          </w:pPr>
          <w:hyperlink w:anchor="_Toc132955327" w:history="1">
            <w:r w:rsidR="00525F34" w:rsidRPr="00F4769A">
              <w:rPr>
                <w:rStyle w:val="Hypertextovodkaz"/>
                <w:rFonts w:ascii="Arial" w:hAnsi="Arial" w:cs="Arial"/>
                <w:noProof/>
                <w14:scene3d>
                  <w14:camera w14:prst="orthographicFront"/>
                  <w14:lightRig w14:rig="threePt" w14:dir="t">
                    <w14:rot w14:lat="0" w14:lon="0" w14:rev="0"/>
                  </w14:lightRig>
                </w14:scene3d>
              </w:rPr>
              <w:t>4.4.2</w:t>
            </w:r>
            <w:r w:rsidR="00525F34">
              <w:rPr>
                <w:rFonts w:eastAsiaTheme="minorEastAsia"/>
                <w:noProof/>
                <w:lang w:eastAsia="cs-CZ"/>
              </w:rPr>
              <w:tab/>
            </w:r>
            <w:r w:rsidR="00525F34" w:rsidRPr="00F4769A">
              <w:rPr>
                <w:rStyle w:val="Hypertextovodkaz"/>
                <w:rFonts w:ascii="Arial" w:hAnsi="Arial" w:cs="Arial"/>
                <w:noProof/>
              </w:rPr>
              <w:t>Zastávky skupiny B – standard designu VDV</w:t>
            </w:r>
            <w:r w:rsidR="00525F34">
              <w:rPr>
                <w:noProof/>
                <w:webHidden/>
              </w:rPr>
              <w:tab/>
            </w:r>
            <w:r w:rsidR="00525F34">
              <w:rPr>
                <w:noProof/>
                <w:webHidden/>
              </w:rPr>
              <w:fldChar w:fldCharType="begin"/>
            </w:r>
            <w:r w:rsidR="00525F34">
              <w:rPr>
                <w:noProof/>
                <w:webHidden/>
              </w:rPr>
              <w:instrText xml:space="preserve"> PAGEREF _Toc132955327 \h </w:instrText>
            </w:r>
            <w:r w:rsidR="00525F34">
              <w:rPr>
                <w:noProof/>
                <w:webHidden/>
              </w:rPr>
            </w:r>
            <w:r w:rsidR="00525F34">
              <w:rPr>
                <w:noProof/>
                <w:webHidden/>
              </w:rPr>
              <w:fldChar w:fldCharType="separate"/>
            </w:r>
            <w:r w:rsidR="00525F34">
              <w:rPr>
                <w:noProof/>
                <w:webHidden/>
              </w:rPr>
              <w:t>33</w:t>
            </w:r>
            <w:r w:rsidR="00525F34">
              <w:rPr>
                <w:noProof/>
                <w:webHidden/>
              </w:rPr>
              <w:fldChar w:fldCharType="end"/>
            </w:r>
          </w:hyperlink>
        </w:p>
        <w:p w14:paraId="7F711751" w14:textId="19E1D096" w:rsidR="00525F34" w:rsidRDefault="00000000">
          <w:pPr>
            <w:pStyle w:val="Obsah2"/>
            <w:tabs>
              <w:tab w:val="left" w:pos="880"/>
              <w:tab w:val="right" w:leader="dot" w:pos="9062"/>
            </w:tabs>
            <w:rPr>
              <w:rFonts w:eastAsiaTheme="minorEastAsia"/>
              <w:noProof/>
              <w:lang w:eastAsia="cs-CZ"/>
            </w:rPr>
          </w:pPr>
          <w:hyperlink w:anchor="_Toc132955328" w:history="1">
            <w:r w:rsidR="00525F34" w:rsidRPr="00F4769A">
              <w:rPr>
                <w:rStyle w:val="Hypertextovodkaz"/>
                <w:rFonts w:ascii="Arial" w:hAnsi="Arial" w:cs="Arial"/>
                <w:noProof/>
              </w:rPr>
              <w:t>4.5</w:t>
            </w:r>
            <w:r w:rsidR="00525F34">
              <w:rPr>
                <w:rFonts w:eastAsiaTheme="minorEastAsia"/>
                <w:noProof/>
                <w:lang w:eastAsia="cs-CZ"/>
              </w:rPr>
              <w:tab/>
            </w:r>
            <w:r w:rsidR="00525F34" w:rsidRPr="00F4769A">
              <w:rPr>
                <w:rStyle w:val="Hypertextovodkaz"/>
                <w:rFonts w:ascii="Arial" w:hAnsi="Arial" w:cs="Arial"/>
                <w:noProof/>
              </w:rPr>
              <w:t>Vlastnictví zastávek IDS VDV</w:t>
            </w:r>
            <w:r w:rsidR="00525F34">
              <w:rPr>
                <w:noProof/>
                <w:webHidden/>
              </w:rPr>
              <w:tab/>
            </w:r>
            <w:r w:rsidR="00525F34">
              <w:rPr>
                <w:noProof/>
                <w:webHidden/>
              </w:rPr>
              <w:fldChar w:fldCharType="begin"/>
            </w:r>
            <w:r w:rsidR="00525F34">
              <w:rPr>
                <w:noProof/>
                <w:webHidden/>
              </w:rPr>
              <w:instrText xml:space="preserve"> PAGEREF _Toc132955328 \h </w:instrText>
            </w:r>
            <w:r w:rsidR="00525F34">
              <w:rPr>
                <w:noProof/>
                <w:webHidden/>
              </w:rPr>
            </w:r>
            <w:r w:rsidR="00525F34">
              <w:rPr>
                <w:noProof/>
                <w:webHidden/>
              </w:rPr>
              <w:fldChar w:fldCharType="separate"/>
            </w:r>
            <w:r w:rsidR="00525F34">
              <w:rPr>
                <w:noProof/>
                <w:webHidden/>
              </w:rPr>
              <w:t>33</w:t>
            </w:r>
            <w:r w:rsidR="00525F34">
              <w:rPr>
                <w:noProof/>
                <w:webHidden/>
              </w:rPr>
              <w:fldChar w:fldCharType="end"/>
            </w:r>
          </w:hyperlink>
        </w:p>
        <w:p w14:paraId="30988958" w14:textId="251BAC4C" w:rsidR="00525F34" w:rsidRDefault="00000000">
          <w:pPr>
            <w:pStyle w:val="Obsah2"/>
            <w:tabs>
              <w:tab w:val="left" w:pos="880"/>
              <w:tab w:val="right" w:leader="dot" w:pos="9062"/>
            </w:tabs>
            <w:rPr>
              <w:rFonts w:eastAsiaTheme="minorEastAsia"/>
              <w:noProof/>
              <w:lang w:eastAsia="cs-CZ"/>
            </w:rPr>
          </w:pPr>
          <w:hyperlink w:anchor="_Toc132955329" w:history="1">
            <w:r w:rsidR="00525F34" w:rsidRPr="00F4769A">
              <w:rPr>
                <w:rStyle w:val="Hypertextovodkaz"/>
                <w:rFonts w:ascii="Arial" w:hAnsi="Arial" w:cs="Arial"/>
                <w:noProof/>
              </w:rPr>
              <w:t>4.6</w:t>
            </w:r>
            <w:r w:rsidR="00525F34">
              <w:rPr>
                <w:rFonts w:eastAsiaTheme="minorEastAsia"/>
                <w:noProof/>
                <w:lang w:eastAsia="cs-CZ"/>
              </w:rPr>
              <w:tab/>
            </w:r>
            <w:r w:rsidR="00525F34" w:rsidRPr="00F4769A">
              <w:rPr>
                <w:rStyle w:val="Hypertextovodkaz"/>
                <w:rFonts w:ascii="Arial" w:hAnsi="Arial" w:cs="Arial"/>
                <w:noProof/>
              </w:rPr>
              <w:t>Dočasné označování zastávek</w:t>
            </w:r>
            <w:r w:rsidR="00525F34">
              <w:rPr>
                <w:noProof/>
                <w:webHidden/>
              </w:rPr>
              <w:tab/>
            </w:r>
            <w:r w:rsidR="00525F34">
              <w:rPr>
                <w:noProof/>
                <w:webHidden/>
              </w:rPr>
              <w:fldChar w:fldCharType="begin"/>
            </w:r>
            <w:r w:rsidR="00525F34">
              <w:rPr>
                <w:noProof/>
                <w:webHidden/>
              </w:rPr>
              <w:instrText xml:space="preserve"> PAGEREF _Toc132955329 \h </w:instrText>
            </w:r>
            <w:r w:rsidR="00525F34">
              <w:rPr>
                <w:noProof/>
                <w:webHidden/>
              </w:rPr>
            </w:r>
            <w:r w:rsidR="00525F34">
              <w:rPr>
                <w:noProof/>
                <w:webHidden/>
              </w:rPr>
              <w:fldChar w:fldCharType="separate"/>
            </w:r>
            <w:r w:rsidR="00525F34">
              <w:rPr>
                <w:noProof/>
                <w:webHidden/>
              </w:rPr>
              <w:t>33</w:t>
            </w:r>
            <w:r w:rsidR="00525F34">
              <w:rPr>
                <w:noProof/>
                <w:webHidden/>
              </w:rPr>
              <w:fldChar w:fldCharType="end"/>
            </w:r>
          </w:hyperlink>
        </w:p>
        <w:p w14:paraId="66D9C5D0" w14:textId="3183F622" w:rsidR="00525F34" w:rsidRDefault="00000000">
          <w:pPr>
            <w:pStyle w:val="Obsah2"/>
            <w:tabs>
              <w:tab w:val="left" w:pos="880"/>
              <w:tab w:val="right" w:leader="dot" w:pos="9062"/>
            </w:tabs>
            <w:rPr>
              <w:rFonts w:eastAsiaTheme="minorEastAsia"/>
              <w:noProof/>
              <w:lang w:eastAsia="cs-CZ"/>
            </w:rPr>
          </w:pPr>
          <w:hyperlink w:anchor="_Toc132955330" w:history="1">
            <w:r w:rsidR="00525F34" w:rsidRPr="00F4769A">
              <w:rPr>
                <w:rStyle w:val="Hypertextovodkaz"/>
                <w:rFonts w:ascii="Arial" w:hAnsi="Arial" w:cs="Arial"/>
                <w:noProof/>
              </w:rPr>
              <w:t>4.7</w:t>
            </w:r>
            <w:r w:rsidR="00525F34">
              <w:rPr>
                <w:rFonts w:eastAsiaTheme="minorEastAsia"/>
                <w:noProof/>
                <w:lang w:eastAsia="cs-CZ"/>
              </w:rPr>
              <w:tab/>
            </w:r>
            <w:r w:rsidR="00525F34" w:rsidRPr="00F4769A">
              <w:rPr>
                <w:rStyle w:val="Hypertextovodkaz"/>
                <w:rFonts w:ascii="Arial" w:hAnsi="Arial" w:cs="Arial"/>
                <w:noProof/>
              </w:rPr>
              <w:t>Pravidelná kontrola a údržba zastávek IDS VDV</w:t>
            </w:r>
            <w:r w:rsidR="00525F34">
              <w:rPr>
                <w:noProof/>
                <w:webHidden/>
              </w:rPr>
              <w:tab/>
            </w:r>
            <w:r w:rsidR="00525F34">
              <w:rPr>
                <w:noProof/>
                <w:webHidden/>
              </w:rPr>
              <w:fldChar w:fldCharType="begin"/>
            </w:r>
            <w:r w:rsidR="00525F34">
              <w:rPr>
                <w:noProof/>
                <w:webHidden/>
              </w:rPr>
              <w:instrText xml:space="preserve"> PAGEREF _Toc132955330 \h </w:instrText>
            </w:r>
            <w:r w:rsidR="00525F34">
              <w:rPr>
                <w:noProof/>
                <w:webHidden/>
              </w:rPr>
            </w:r>
            <w:r w:rsidR="00525F34">
              <w:rPr>
                <w:noProof/>
                <w:webHidden/>
              </w:rPr>
              <w:fldChar w:fldCharType="separate"/>
            </w:r>
            <w:r w:rsidR="00525F34">
              <w:rPr>
                <w:noProof/>
                <w:webHidden/>
              </w:rPr>
              <w:t>34</w:t>
            </w:r>
            <w:r w:rsidR="00525F34">
              <w:rPr>
                <w:noProof/>
                <w:webHidden/>
              </w:rPr>
              <w:fldChar w:fldCharType="end"/>
            </w:r>
          </w:hyperlink>
        </w:p>
        <w:p w14:paraId="4B86BC64" w14:textId="460E3CAC" w:rsidR="00525F34" w:rsidRDefault="00000000">
          <w:pPr>
            <w:pStyle w:val="Obsah1"/>
            <w:tabs>
              <w:tab w:val="left" w:pos="440"/>
              <w:tab w:val="right" w:leader="dot" w:pos="9062"/>
            </w:tabs>
            <w:rPr>
              <w:rFonts w:eastAsiaTheme="minorEastAsia"/>
              <w:noProof/>
              <w:lang w:eastAsia="cs-CZ"/>
            </w:rPr>
          </w:pPr>
          <w:hyperlink w:anchor="_Toc132955331" w:history="1">
            <w:r w:rsidR="00525F34" w:rsidRPr="00F4769A">
              <w:rPr>
                <w:rStyle w:val="Hypertextovodkaz"/>
                <w:rFonts w:ascii="Arial" w:hAnsi="Arial" w:cs="Arial"/>
                <w:noProof/>
                <w14:scene3d>
                  <w14:camera w14:prst="orthographicFront"/>
                  <w14:lightRig w14:rig="threePt" w14:dir="t">
                    <w14:rot w14:lat="0" w14:lon="0" w14:rev="0"/>
                  </w14:lightRig>
                </w14:scene3d>
              </w:rPr>
              <w:t>5</w:t>
            </w:r>
            <w:r w:rsidR="00525F34">
              <w:rPr>
                <w:rFonts w:eastAsiaTheme="minorEastAsia"/>
                <w:noProof/>
                <w:lang w:eastAsia="cs-CZ"/>
              </w:rPr>
              <w:tab/>
            </w:r>
            <w:r w:rsidR="00525F34" w:rsidRPr="00F4769A">
              <w:rPr>
                <w:rStyle w:val="Hypertextovodkaz"/>
                <w:rFonts w:ascii="Arial" w:hAnsi="Arial" w:cs="Arial"/>
                <w:noProof/>
              </w:rPr>
              <w:t>STANDARD PODOBY JÍZDNÍCH ŘÁDŮ</w:t>
            </w:r>
            <w:r w:rsidR="00525F34">
              <w:rPr>
                <w:noProof/>
                <w:webHidden/>
              </w:rPr>
              <w:tab/>
            </w:r>
            <w:r w:rsidR="00525F34">
              <w:rPr>
                <w:noProof/>
                <w:webHidden/>
              </w:rPr>
              <w:fldChar w:fldCharType="begin"/>
            </w:r>
            <w:r w:rsidR="00525F34">
              <w:rPr>
                <w:noProof/>
                <w:webHidden/>
              </w:rPr>
              <w:instrText xml:space="preserve"> PAGEREF _Toc132955331 \h </w:instrText>
            </w:r>
            <w:r w:rsidR="00525F34">
              <w:rPr>
                <w:noProof/>
                <w:webHidden/>
              </w:rPr>
            </w:r>
            <w:r w:rsidR="00525F34">
              <w:rPr>
                <w:noProof/>
                <w:webHidden/>
              </w:rPr>
              <w:fldChar w:fldCharType="separate"/>
            </w:r>
            <w:r w:rsidR="00525F34">
              <w:rPr>
                <w:noProof/>
                <w:webHidden/>
              </w:rPr>
              <w:t>34</w:t>
            </w:r>
            <w:r w:rsidR="00525F34">
              <w:rPr>
                <w:noProof/>
                <w:webHidden/>
              </w:rPr>
              <w:fldChar w:fldCharType="end"/>
            </w:r>
          </w:hyperlink>
        </w:p>
        <w:p w14:paraId="0AF61D86" w14:textId="1E675517" w:rsidR="00525F34" w:rsidRDefault="00000000">
          <w:pPr>
            <w:pStyle w:val="Obsah1"/>
            <w:tabs>
              <w:tab w:val="left" w:pos="440"/>
              <w:tab w:val="right" w:leader="dot" w:pos="9062"/>
            </w:tabs>
            <w:rPr>
              <w:rFonts w:eastAsiaTheme="minorEastAsia"/>
              <w:noProof/>
              <w:lang w:eastAsia="cs-CZ"/>
            </w:rPr>
          </w:pPr>
          <w:hyperlink w:anchor="_Toc132955332" w:history="1">
            <w:r w:rsidR="00525F34" w:rsidRPr="00F4769A">
              <w:rPr>
                <w:rStyle w:val="Hypertextovodkaz"/>
                <w:rFonts w:ascii="Arial" w:hAnsi="Arial" w:cs="Arial"/>
                <w:noProof/>
                <w14:scene3d>
                  <w14:camera w14:prst="orthographicFront"/>
                  <w14:lightRig w14:rig="threePt" w14:dir="t">
                    <w14:rot w14:lat="0" w14:lon="0" w14:rev="0"/>
                  </w14:lightRig>
                </w14:scene3d>
              </w:rPr>
              <w:t>6</w:t>
            </w:r>
            <w:r w:rsidR="00525F34">
              <w:rPr>
                <w:rFonts w:eastAsiaTheme="minorEastAsia"/>
                <w:noProof/>
                <w:lang w:eastAsia="cs-CZ"/>
              </w:rPr>
              <w:tab/>
            </w:r>
            <w:r w:rsidR="00525F34" w:rsidRPr="00F4769A">
              <w:rPr>
                <w:rStyle w:val="Hypertextovodkaz"/>
                <w:rFonts w:ascii="Arial" w:hAnsi="Arial" w:cs="Arial"/>
                <w:noProof/>
              </w:rPr>
              <w:t>STANDARD JÍZDNÍCH DOKLADŮ</w:t>
            </w:r>
            <w:r w:rsidR="00525F34">
              <w:rPr>
                <w:noProof/>
                <w:webHidden/>
              </w:rPr>
              <w:tab/>
            </w:r>
            <w:r w:rsidR="00525F34">
              <w:rPr>
                <w:noProof/>
                <w:webHidden/>
              </w:rPr>
              <w:fldChar w:fldCharType="begin"/>
            </w:r>
            <w:r w:rsidR="00525F34">
              <w:rPr>
                <w:noProof/>
                <w:webHidden/>
              </w:rPr>
              <w:instrText xml:space="preserve"> PAGEREF _Toc132955332 \h </w:instrText>
            </w:r>
            <w:r w:rsidR="00525F34">
              <w:rPr>
                <w:noProof/>
                <w:webHidden/>
              </w:rPr>
            </w:r>
            <w:r w:rsidR="00525F34">
              <w:rPr>
                <w:noProof/>
                <w:webHidden/>
              </w:rPr>
              <w:fldChar w:fldCharType="separate"/>
            </w:r>
            <w:r w:rsidR="00525F34">
              <w:rPr>
                <w:noProof/>
                <w:webHidden/>
              </w:rPr>
              <w:t>35</w:t>
            </w:r>
            <w:r w:rsidR="00525F34">
              <w:rPr>
                <w:noProof/>
                <w:webHidden/>
              </w:rPr>
              <w:fldChar w:fldCharType="end"/>
            </w:r>
          </w:hyperlink>
        </w:p>
        <w:p w14:paraId="1ED76550" w14:textId="10E02018" w:rsidR="00525F34" w:rsidRDefault="00000000">
          <w:pPr>
            <w:pStyle w:val="Obsah2"/>
            <w:tabs>
              <w:tab w:val="left" w:pos="880"/>
              <w:tab w:val="right" w:leader="dot" w:pos="9062"/>
            </w:tabs>
            <w:rPr>
              <w:rFonts w:eastAsiaTheme="minorEastAsia"/>
              <w:noProof/>
              <w:lang w:eastAsia="cs-CZ"/>
            </w:rPr>
          </w:pPr>
          <w:hyperlink w:anchor="_Toc132955333" w:history="1">
            <w:r w:rsidR="00525F34" w:rsidRPr="00F4769A">
              <w:rPr>
                <w:rStyle w:val="Hypertextovodkaz"/>
                <w:rFonts w:ascii="Arial" w:hAnsi="Arial" w:cs="Arial"/>
                <w:noProof/>
              </w:rPr>
              <w:t>6.1</w:t>
            </w:r>
            <w:r w:rsidR="00525F34">
              <w:rPr>
                <w:rFonts w:eastAsiaTheme="minorEastAsia"/>
                <w:noProof/>
                <w:lang w:eastAsia="cs-CZ"/>
              </w:rPr>
              <w:tab/>
            </w:r>
            <w:r w:rsidR="00525F34" w:rsidRPr="00F4769A">
              <w:rPr>
                <w:rStyle w:val="Hypertextovodkaz"/>
                <w:rFonts w:ascii="Arial" w:hAnsi="Arial" w:cs="Arial"/>
                <w:noProof/>
              </w:rPr>
              <w:t>Papírové jízdní doklady</w:t>
            </w:r>
            <w:r w:rsidR="00525F34">
              <w:rPr>
                <w:noProof/>
                <w:webHidden/>
              </w:rPr>
              <w:tab/>
            </w:r>
            <w:r w:rsidR="00525F34">
              <w:rPr>
                <w:noProof/>
                <w:webHidden/>
              </w:rPr>
              <w:fldChar w:fldCharType="begin"/>
            </w:r>
            <w:r w:rsidR="00525F34">
              <w:rPr>
                <w:noProof/>
                <w:webHidden/>
              </w:rPr>
              <w:instrText xml:space="preserve"> PAGEREF _Toc132955333 \h </w:instrText>
            </w:r>
            <w:r w:rsidR="00525F34">
              <w:rPr>
                <w:noProof/>
                <w:webHidden/>
              </w:rPr>
            </w:r>
            <w:r w:rsidR="00525F34">
              <w:rPr>
                <w:noProof/>
                <w:webHidden/>
              </w:rPr>
              <w:fldChar w:fldCharType="separate"/>
            </w:r>
            <w:r w:rsidR="00525F34">
              <w:rPr>
                <w:noProof/>
                <w:webHidden/>
              </w:rPr>
              <w:t>35</w:t>
            </w:r>
            <w:r w:rsidR="00525F34">
              <w:rPr>
                <w:noProof/>
                <w:webHidden/>
              </w:rPr>
              <w:fldChar w:fldCharType="end"/>
            </w:r>
          </w:hyperlink>
        </w:p>
        <w:p w14:paraId="48567A6A" w14:textId="7B606791" w:rsidR="00525F34" w:rsidRDefault="00000000">
          <w:pPr>
            <w:pStyle w:val="Obsah1"/>
            <w:tabs>
              <w:tab w:val="left" w:pos="440"/>
              <w:tab w:val="right" w:leader="dot" w:pos="9062"/>
            </w:tabs>
            <w:rPr>
              <w:rFonts w:eastAsiaTheme="minorEastAsia"/>
              <w:noProof/>
              <w:lang w:eastAsia="cs-CZ"/>
            </w:rPr>
          </w:pPr>
          <w:hyperlink w:anchor="_Toc132955334" w:history="1">
            <w:r w:rsidR="00525F34" w:rsidRPr="00F4769A">
              <w:rPr>
                <w:rStyle w:val="Hypertextovodkaz"/>
                <w:rFonts w:ascii="Arial" w:hAnsi="Arial" w:cs="Arial"/>
                <w:noProof/>
                <w14:scene3d>
                  <w14:camera w14:prst="orthographicFront"/>
                  <w14:lightRig w14:rig="threePt" w14:dir="t">
                    <w14:rot w14:lat="0" w14:lon="0" w14:rev="0"/>
                  </w14:lightRig>
                </w14:scene3d>
              </w:rPr>
              <w:t>7</w:t>
            </w:r>
            <w:r w:rsidR="00525F34">
              <w:rPr>
                <w:rFonts w:eastAsiaTheme="minorEastAsia"/>
                <w:noProof/>
                <w:lang w:eastAsia="cs-CZ"/>
              </w:rPr>
              <w:tab/>
            </w:r>
            <w:r w:rsidR="00525F34" w:rsidRPr="00F4769A">
              <w:rPr>
                <w:rStyle w:val="Hypertextovodkaz"/>
                <w:rFonts w:ascii="Arial" w:hAnsi="Arial" w:cs="Arial"/>
                <w:noProof/>
              </w:rPr>
              <w:t>STANDARD DOPRAVNÍCH VÝKONŮ</w:t>
            </w:r>
            <w:r w:rsidR="00525F34">
              <w:rPr>
                <w:noProof/>
                <w:webHidden/>
              </w:rPr>
              <w:tab/>
            </w:r>
            <w:r w:rsidR="00525F34">
              <w:rPr>
                <w:noProof/>
                <w:webHidden/>
              </w:rPr>
              <w:fldChar w:fldCharType="begin"/>
            </w:r>
            <w:r w:rsidR="00525F34">
              <w:rPr>
                <w:noProof/>
                <w:webHidden/>
              </w:rPr>
              <w:instrText xml:space="preserve"> PAGEREF _Toc132955334 \h </w:instrText>
            </w:r>
            <w:r w:rsidR="00525F34">
              <w:rPr>
                <w:noProof/>
                <w:webHidden/>
              </w:rPr>
            </w:r>
            <w:r w:rsidR="00525F34">
              <w:rPr>
                <w:noProof/>
                <w:webHidden/>
              </w:rPr>
              <w:fldChar w:fldCharType="separate"/>
            </w:r>
            <w:r w:rsidR="00525F34">
              <w:rPr>
                <w:noProof/>
                <w:webHidden/>
              </w:rPr>
              <w:t>35</w:t>
            </w:r>
            <w:r w:rsidR="00525F34">
              <w:rPr>
                <w:noProof/>
                <w:webHidden/>
              </w:rPr>
              <w:fldChar w:fldCharType="end"/>
            </w:r>
          </w:hyperlink>
        </w:p>
        <w:p w14:paraId="38A311DF" w14:textId="382B7A44" w:rsidR="00525F34" w:rsidRDefault="00000000">
          <w:pPr>
            <w:pStyle w:val="Obsah2"/>
            <w:tabs>
              <w:tab w:val="left" w:pos="880"/>
              <w:tab w:val="right" w:leader="dot" w:pos="9062"/>
            </w:tabs>
            <w:rPr>
              <w:rFonts w:eastAsiaTheme="minorEastAsia"/>
              <w:noProof/>
              <w:lang w:eastAsia="cs-CZ"/>
            </w:rPr>
          </w:pPr>
          <w:hyperlink w:anchor="_Toc132955335" w:history="1">
            <w:r w:rsidR="00525F34" w:rsidRPr="00F4769A">
              <w:rPr>
                <w:rStyle w:val="Hypertextovodkaz"/>
                <w:rFonts w:ascii="Arial" w:hAnsi="Arial" w:cs="Arial"/>
                <w:noProof/>
              </w:rPr>
              <w:t>7.1</w:t>
            </w:r>
            <w:r w:rsidR="00525F34">
              <w:rPr>
                <w:rFonts w:eastAsiaTheme="minorEastAsia"/>
                <w:noProof/>
                <w:lang w:eastAsia="cs-CZ"/>
              </w:rPr>
              <w:tab/>
            </w:r>
            <w:r w:rsidR="00525F34" w:rsidRPr="00F4769A">
              <w:rPr>
                <w:rStyle w:val="Hypertextovodkaz"/>
                <w:rFonts w:ascii="Arial" w:hAnsi="Arial" w:cs="Arial"/>
                <w:noProof/>
              </w:rPr>
              <w:t>Zajištění dopravy dle jízdních řádů</w:t>
            </w:r>
            <w:r w:rsidR="00525F34">
              <w:rPr>
                <w:noProof/>
                <w:webHidden/>
              </w:rPr>
              <w:tab/>
            </w:r>
            <w:r w:rsidR="00525F34">
              <w:rPr>
                <w:noProof/>
                <w:webHidden/>
              </w:rPr>
              <w:fldChar w:fldCharType="begin"/>
            </w:r>
            <w:r w:rsidR="00525F34">
              <w:rPr>
                <w:noProof/>
                <w:webHidden/>
              </w:rPr>
              <w:instrText xml:space="preserve"> PAGEREF _Toc132955335 \h </w:instrText>
            </w:r>
            <w:r w:rsidR="00525F34">
              <w:rPr>
                <w:noProof/>
                <w:webHidden/>
              </w:rPr>
            </w:r>
            <w:r w:rsidR="00525F34">
              <w:rPr>
                <w:noProof/>
                <w:webHidden/>
              </w:rPr>
              <w:fldChar w:fldCharType="separate"/>
            </w:r>
            <w:r w:rsidR="00525F34">
              <w:rPr>
                <w:noProof/>
                <w:webHidden/>
              </w:rPr>
              <w:t>35</w:t>
            </w:r>
            <w:r w:rsidR="00525F34">
              <w:rPr>
                <w:noProof/>
                <w:webHidden/>
              </w:rPr>
              <w:fldChar w:fldCharType="end"/>
            </w:r>
          </w:hyperlink>
        </w:p>
        <w:p w14:paraId="62F157EC" w14:textId="7A83F66C" w:rsidR="00525F34" w:rsidRDefault="00000000">
          <w:pPr>
            <w:pStyle w:val="Obsah2"/>
            <w:tabs>
              <w:tab w:val="left" w:pos="880"/>
              <w:tab w:val="right" w:leader="dot" w:pos="9062"/>
            </w:tabs>
            <w:rPr>
              <w:rFonts w:eastAsiaTheme="minorEastAsia"/>
              <w:noProof/>
              <w:lang w:eastAsia="cs-CZ"/>
            </w:rPr>
          </w:pPr>
          <w:hyperlink w:anchor="_Toc132955336" w:history="1">
            <w:r w:rsidR="00525F34" w:rsidRPr="00F4769A">
              <w:rPr>
                <w:rStyle w:val="Hypertextovodkaz"/>
                <w:rFonts w:ascii="Arial" w:hAnsi="Arial" w:cs="Arial"/>
                <w:noProof/>
              </w:rPr>
              <w:t>7.2</w:t>
            </w:r>
            <w:r w:rsidR="00525F34">
              <w:rPr>
                <w:rFonts w:eastAsiaTheme="minorEastAsia"/>
                <w:noProof/>
                <w:lang w:eastAsia="cs-CZ"/>
              </w:rPr>
              <w:tab/>
            </w:r>
            <w:r w:rsidR="00525F34" w:rsidRPr="00F4769A">
              <w:rPr>
                <w:rStyle w:val="Hypertextovodkaz"/>
                <w:rFonts w:ascii="Arial" w:hAnsi="Arial" w:cs="Arial"/>
                <w:noProof/>
              </w:rPr>
              <w:t>Přesnost a přistavování vozidel na zastávky</w:t>
            </w:r>
            <w:r w:rsidR="00525F34">
              <w:rPr>
                <w:noProof/>
                <w:webHidden/>
              </w:rPr>
              <w:tab/>
            </w:r>
            <w:r w:rsidR="00525F34">
              <w:rPr>
                <w:noProof/>
                <w:webHidden/>
              </w:rPr>
              <w:fldChar w:fldCharType="begin"/>
            </w:r>
            <w:r w:rsidR="00525F34">
              <w:rPr>
                <w:noProof/>
                <w:webHidden/>
              </w:rPr>
              <w:instrText xml:space="preserve"> PAGEREF _Toc132955336 \h </w:instrText>
            </w:r>
            <w:r w:rsidR="00525F34">
              <w:rPr>
                <w:noProof/>
                <w:webHidden/>
              </w:rPr>
            </w:r>
            <w:r w:rsidR="00525F34">
              <w:rPr>
                <w:noProof/>
                <w:webHidden/>
              </w:rPr>
              <w:fldChar w:fldCharType="separate"/>
            </w:r>
            <w:r w:rsidR="00525F34">
              <w:rPr>
                <w:noProof/>
                <w:webHidden/>
              </w:rPr>
              <w:t>36</w:t>
            </w:r>
            <w:r w:rsidR="00525F34">
              <w:rPr>
                <w:noProof/>
                <w:webHidden/>
              </w:rPr>
              <w:fldChar w:fldCharType="end"/>
            </w:r>
          </w:hyperlink>
        </w:p>
        <w:p w14:paraId="5FC6F69D" w14:textId="3DC0DA0E" w:rsidR="00525F34" w:rsidRDefault="00000000">
          <w:pPr>
            <w:pStyle w:val="Obsah2"/>
            <w:tabs>
              <w:tab w:val="left" w:pos="880"/>
              <w:tab w:val="right" w:leader="dot" w:pos="9062"/>
            </w:tabs>
            <w:rPr>
              <w:rFonts w:eastAsiaTheme="minorEastAsia"/>
              <w:noProof/>
              <w:lang w:eastAsia="cs-CZ"/>
            </w:rPr>
          </w:pPr>
          <w:hyperlink w:anchor="_Toc132955337" w:history="1">
            <w:r w:rsidR="00525F34" w:rsidRPr="00F4769A">
              <w:rPr>
                <w:rStyle w:val="Hypertextovodkaz"/>
                <w:rFonts w:ascii="Arial" w:hAnsi="Arial" w:cs="Arial"/>
                <w:noProof/>
              </w:rPr>
              <w:t>7.3</w:t>
            </w:r>
            <w:r w:rsidR="00525F34">
              <w:rPr>
                <w:rFonts w:eastAsiaTheme="minorEastAsia"/>
                <w:noProof/>
                <w:lang w:eastAsia="cs-CZ"/>
              </w:rPr>
              <w:tab/>
            </w:r>
            <w:r w:rsidR="00525F34" w:rsidRPr="00F4769A">
              <w:rPr>
                <w:rStyle w:val="Hypertextovodkaz"/>
                <w:rFonts w:ascii="Arial" w:hAnsi="Arial" w:cs="Arial"/>
                <w:noProof/>
              </w:rPr>
              <w:t>Návaznost spojů</w:t>
            </w:r>
            <w:r w:rsidR="00525F34">
              <w:rPr>
                <w:noProof/>
                <w:webHidden/>
              </w:rPr>
              <w:tab/>
            </w:r>
            <w:r w:rsidR="00525F34">
              <w:rPr>
                <w:noProof/>
                <w:webHidden/>
              </w:rPr>
              <w:fldChar w:fldCharType="begin"/>
            </w:r>
            <w:r w:rsidR="00525F34">
              <w:rPr>
                <w:noProof/>
                <w:webHidden/>
              </w:rPr>
              <w:instrText xml:space="preserve"> PAGEREF _Toc132955337 \h </w:instrText>
            </w:r>
            <w:r w:rsidR="00525F34">
              <w:rPr>
                <w:noProof/>
                <w:webHidden/>
              </w:rPr>
            </w:r>
            <w:r w:rsidR="00525F34">
              <w:rPr>
                <w:noProof/>
                <w:webHidden/>
              </w:rPr>
              <w:fldChar w:fldCharType="separate"/>
            </w:r>
            <w:r w:rsidR="00525F34">
              <w:rPr>
                <w:noProof/>
                <w:webHidden/>
              </w:rPr>
              <w:t>36</w:t>
            </w:r>
            <w:r w:rsidR="00525F34">
              <w:rPr>
                <w:noProof/>
                <w:webHidden/>
              </w:rPr>
              <w:fldChar w:fldCharType="end"/>
            </w:r>
          </w:hyperlink>
        </w:p>
        <w:p w14:paraId="6EEFC4DE" w14:textId="43223F6A" w:rsidR="00525F34" w:rsidRDefault="00000000">
          <w:pPr>
            <w:pStyle w:val="Obsah2"/>
            <w:tabs>
              <w:tab w:val="left" w:pos="880"/>
              <w:tab w:val="right" w:leader="dot" w:pos="9062"/>
            </w:tabs>
            <w:rPr>
              <w:rFonts w:eastAsiaTheme="minorEastAsia"/>
              <w:noProof/>
              <w:lang w:eastAsia="cs-CZ"/>
            </w:rPr>
          </w:pPr>
          <w:hyperlink w:anchor="_Toc132955338" w:history="1">
            <w:r w:rsidR="00525F34" w:rsidRPr="00F4769A">
              <w:rPr>
                <w:rStyle w:val="Hypertextovodkaz"/>
                <w:rFonts w:ascii="Arial" w:hAnsi="Arial" w:cs="Arial"/>
                <w:noProof/>
              </w:rPr>
              <w:t>7.4</w:t>
            </w:r>
            <w:r w:rsidR="00525F34">
              <w:rPr>
                <w:rFonts w:eastAsiaTheme="minorEastAsia"/>
                <w:noProof/>
                <w:lang w:eastAsia="cs-CZ"/>
              </w:rPr>
              <w:tab/>
            </w:r>
            <w:r w:rsidR="00525F34" w:rsidRPr="00F4769A">
              <w:rPr>
                <w:rStyle w:val="Hypertextovodkaz"/>
                <w:rFonts w:ascii="Arial" w:hAnsi="Arial" w:cs="Arial"/>
                <w:noProof/>
              </w:rPr>
              <w:t>Mimořádnosti v dopravě</w:t>
            </w:r>
            <w:r w:rsidR="00525F34">
              <w:rPr>
                <w:noProof/>
                <w:webHidden/>
              </w:rPr>
              <w:tab/>
            </w:r>
            <w:r w:rsidR="00525F34">
              <w:rPr>
                <w:noProof/>
                <w:webHidden/>
              </w:rPr>
              <w:fldChar w:fldCharType="begin"/>
            </w:r>
            <w:r w:rsidR="00525F34">
              <w:rPr>
                <w:noProof/>
                <w:webHidden/>
              </w:rPr>
              <w:instrText xml:space="preserve"> PAGEREF _Toc132955338 \h </w:instrText>
            </w:r>
            <w:r w:rsidR="00525F34">
              <w:rPr>
                <w:noProof/>
                <w:webHidden/>
              </w:rPr>
            </w:r>
            <w:r w:rsidR="00525F34">
              <w:rPr>
                <w:noProof/>
                <w:webHidden/>
              </w:rPr>
              <w:fldChar w:fldCharType="separate"/>
            </w:r>
            <w:r w:rsidR="00525F34">
              <w:rPr>
                <w:noProof/>
                <w:webHidden/>
              </w:rPr>
              <w:t>38</w:t>
            </w:r>
            <w:r w:rsidR="00525F34">
              <w:rPr>
                <w:noProof/>
                <w:webHidden/>
              </w:rPr>
              <w:fldChar w:fldCharType="end"/>
            </w:r>
          </w:hyperlink>
        </w:p>
        <w:p w14:paraId="7F605EB2" w14:textId="1F0FF908" w:rsidR="00525F34" w:rsidRDefault="00000000">
          <w:pPr>
            <w:pStyle w:val="Obsah3"/>
            <w:tabs>
              <w:tab w:val="left" w:pos="1320"/>
              <w:tab w:val="right" w:leader="dot" w:pos="9062"/>
            </w:tabs>
            <w:rPr>
              <w:rFonts w:eastAsiaTheme="minorEastAsia"/>
              <w:noProof/>
              <w:lang w:eastAsia="cs-CZ"/>
            </w:rPr>
          </w:pPr>
          <w:hyperlink w:anchor="_Toc132955339" w:history="1">
            <w:r w:rsidR="00525F34" w:rsidRPr="00F4769A">
              <w:rPr>
                <w:rStyle w:val="Hypertextovodkaz"/>
                <w:rFonts w:ascii="Arial" w:hAnsi="Arial" w:cs="Arial"/>
                <w:noProof/>
                <w14:scene3d>
                  <w14:camera w14:prst="orthographicFront"/>
                  <w14:lightRig w14:rig="threePt" w14:dir="t">
                    <w14:rot w14:lat="0" w14:lon="0" w14:rev="0"/>
                  </w14:lightRig>
                </w14:scene3d>
              </w:rPr>
              <w:t>7.4.1</w:t>
            </w:r>
            <w:r w:rsidR="00525F34">
              <w:rPr>
                <w:rFonts w:eastAsiaTheme="minorEastAsia"/>
                <w:noProof/>
                <w:lang w:eastAsia="cs-CZ"/>
              </w:rPr>
              <w:tab/>
            </w:r>
            <w:r w:rsidR="00525F34" w:rsidRPr="00F4769A">
              <w:rPr>
                <w:rStyle w:val="Hypertextovodkaz"/>
                <w:rFonts w:ascii="Arial" w:hAnsi="Arial" w:cs="Arial"/>
                <w:noProof/>
              </w:rPr>
              <w:t>Mimořádnosti v dopravě způsobené dopravcem</w:t>
            </w:r>
            <w:r w:rsidR="00525F34">
              <w:rPr>
                <w:noProof/>
                <w:webHidden/>
              </w:rPr>
              <w:tab/>
            </w:r>
            <w:r w:rsidR="00525F34">
              <w:rPr>
                <w:noProof/>
                <w:webHidden/>
              </w:rPr>
              <w:fldChar w:fldCharType="begin"/>
            </w:r>
            <w:r w:rsidR="00525F34">
              <w:rPr>
                <w:noProof/>
                <w:webHidden/>
              </w:rPr>
              <w:instrText xml:space="preserve"> PAGEREF _Toc132955339 \h </w:instrText>
            </w:r>
            <w:r w:rsidR="00525F34">
              <w:rPr>
                <w:noProof/>
                <w:webHidden/>
              </w:rPr>
            </w:r>
            <w:r w:rsidR="00525F34">
              <w:rPr>
                <w:noProof/>
                <w:webHidden/>
              </w:rPr>
              <w:fldChar w:fldCharType="separate"/>
            </w:r>
            <w:r w:rsidR="00525F34">
              <w:rPr>
                <w:noProof/>
                <w:webHidden/>
              </w:rPr>
              <w:t>38</w:t>
            </w:r>
            <w:r w:rsidR="00525F34">
              <w:rPr>
                <w:noProof/>
                <w:webHidden/>
              </w:rPr>
              <w:fldChar w:fldCharType="end"/>
            </w:r>
          </w:hyperlink>
        </w:p>
        <w:p w14:paraId="2F1DE227" w14:textId="5EEDDA98" w:rsidR="00525F34" w:rsidRDefault="00000000">
          <w:pPr>
            <w:pStyle w:val="Obsah3"/>
            <w:tabs>
              <w:tab w:val="left" w:pos="1320"/>
              <w:tab w:val="right" w:leader="dot" w:pos="9062"/>
            </w:tabs>
            <w:rPr>
              <w:rFonts w:eastAsiaTheme="minorEastAsia"/>
              <w:noProof/>
              <w:lang w:eastAsia="cs-CZ"/>
            </w:rPr>
          </w:pPr>
          <w:hyperlink w:anchor="_Toc132955340" w:history="1">
            <w:r w:rsidR="00525F34" w:rsidRPr="00F4769A">
              <w:rPr>
                <w:rStyle w:val="Hypertextovodkaz"/>
                <w:rFonts w:ascii="Arial" w:hAnsi="Arial" w:cs="Arial"/>
                <w:noProof/>
                <w14:scene3d>
                  <w14:camera w14:prst="orthographicFront"/>
                  <w14:lightRig w14:rig="threePt" w14:dir="t">
                    <w14:rot w14:lat="0" w14:lon="0" w14:rev="0"/>
                  </w14:lightRig>
                </w14:scene3d>
              </w:rPr>
              <w:t>7.4.2</w:t>
            </w:r>
            <w:r w:rsidR="00525F34">
              <w:rPr>
                <w:rFonts w:eastAsiaTheme="minorEastAsia"/>
                <w:noProof/>
                <w:lang w:eastAsia="cs-CZ"/>
              </w:rPr>
              <w:tab/>
            </w:r>
            <w:r w:rsidR="00525F34" w:rsidRPr="00F4769A">
              <w:rPr>
                <w:rStyle w:val="Hypertextovodkaz"/>
                <w:rFonts w:ascii="Arial" w:hAnsi="Arial" w:cs="Arial"/>
                <w:noProof/>
              </w:rPr>
              <w:t>Mimořádnosti v dopravě nezávislé na dopravci</w:t>
            </w:r>
            <w:r w:rsidR="00525F34">
              <w:rPr>
                <w:noProof/>
                <w:webHidden/>
              </w:rPr>
              <w:tab/>
            </w:r>
            <w:r w:rsidR="00525F34">
              <w:rPr>
                <w:noProof/>
                <w:webHidden/>
              </w:rPr>
              <w:fldChar w:fldCharType="begin"/>
            </w:r>
            <w:r w:rsidR="00525F34">
              <w:rPr>
                <w:noProof/>
                <w:webHidden/>
              </w:rPr>
              <w:instrText xml:space="preserve"> PAGEREF _Toc132955340 \h </w:instrText>
            </w:r>
            <w:r w:rsidR="00525F34">
              <w:rPr>
                <w:noProof/>
                <w:webHidden/>
              </w:rPr>
            </w:r>
            <w:r w:rsidR="00525F34">
              <w:rPr>
                <w:noProof/>
                <w:webHidden/>
              </w:rPr>
              <w:fldChar w:fldCharType="separate"/>
            </w:r>
            <w:r w:rsidR="00525F34">
              <w:rPr>
                <w:noProof/>
                <w:webHidden/>
              </w:rPr>
              <w:t>38</w:t>
            </w:r>
            <w:r w:rsidR="00525F34">
              <w:rPr>
                <w:noProof/>
                <w:webHidden/>
              </w:rPr>
              <w:fldChar w:fldCharType="end"/>
            </w:r>
          </w:hyperlink>
        </w:p>
        <w:p w14:paraId="2879C604" w14:textId="6A069BF6" w:rsidR="00525F34" w:rsidRDefault="00000000">
          <w:pPr>
            <w:pStyle w:val="Obsah3"/>
            <w:tabs>
              <w:tab w:val="left" w:pos="1320"/>
              <w:tab w:val="right" w:leader="dot" w:pos="9062"/>
            </w:tabs>
            <w:rPr>
              <w:rFonts w:eastAsiaTheme="minorEastAsia"/>
              <w:noProof/>
              <w:lang w:eastAsia="cs-CZ"/>
            </w:rPr>
          </w:pPr>
          <w:hyperlink w:anchor="_Toc132955341" w:history="1">
            <w:r w:rsidR="00525F34" w:rsidRPr="00F4769A">
              <w:rPr>
                <w:rStyle w:val="Hypertextovodkaz"/>
                <w:rFonts w:ascii="Arial" w:hAnsi="Arial" w:cs="Arial"/>
                <w:noProof/>
                <w14:scene3d>
                  <w14:camera w14:prst="orthographicFront"/>
                  <w14:lightRig w14:rig="threePt" w14:dir="t">
                    <w14:rot w14:lat="0" w14:lon="0" w14:rev="0"/>
                  </w14:lightRig>
                </w14:scene3d>
              </w:rPr>
              <w:t>7.4.3</w:t>
            </w:r>
            <w:r w:rsidR="00525F34">
              <w:rPr>
                <w:rFonts w:eastAsiaTheme="minorEastAsia"/>
                <w:noProof/>
                <w:lang w:eastAsia="cs-CZ"/>
              </w:rPr>
              <w:tab/>
            </w:r>
            <w:r w:rsidR="00525F34" w:rsidRPr="00F4769A">
              <w:rPr>
                <w:rStyle w:val="Hypertextovodkaz"/>
                <w:rFonts w:ascii="Arial" w:hAnsi="Arial" w:cs="Arial"/>
                <w:noProof/>
              </w:rPr>
              <w:t>Postup v případě mimořádnosti v dopravě</w:t>
            </w:r>
            <w:r w:rsidR="00525F34">
              <w:rPr>
                <w:noProof/>
                <w:webHidden/>
              </w:rPr>
              <w:tab/>
            </w:r>
            <w:r w:rsidR="00525F34">
              <w:rPr>
                <w:noProof/>
                <w:webHidden/>
              </w:rPr>
              <w:fldChar w:fldCharType="begin"/>
            </w:r>
            <w:r w:rsidR="00525F34">
              <w:rPr>
                <w:noProof/>
                <w:webHidden/>
              </w:rPr>
              <w:instrText xml:space="preserve"> PAGEREF _Toc132955341 \h </w:instrText>
            </w:r>
            <w:r w:rsidR="00525F34">
              <w:rPr>
                <w:noProof/>
                <w:webHidden/>
              </w:rPr>
            </w:r>
            <w:r w:rsidR="00525F34">
              <w:rPr>
                <w:noProof/>
                <w:webHidden/>
              </w:rPr>
              <w:fldChar w:fldCharType="separate"/>
            </w:r>
            <w:r w:rsidR="00525F34">
              <w:rPr>
                <w:noProof/>
                <w:webHidden/>
              </w:rPr>
              <w:t>38</w:t>
            </w:r>
            <w:r w:rsidR="00525F34">
              <w:rPr>
                <w:noProof/>
                <w:webHidden/>
              </w:rPr>
              <w:fldChar w:fldCharType="end"/>
            </w:r>
          </w:hyperlink>
        </w:p>
        <w:p w14:paraId="62AE44BE" w14:textId="11D419E8" w:rsidR="00525F34" w:rsidRDefault="00000000">
          <w:pPr>
            <w:pStyle w:val="Obsah2"/>
            <w:tabs>
              <w:tab w:val="left" w:pos="880"/>
              <w:tab w:val="right" w:leader="dot" w:pos="9062"/>
            </w:tabs>
            <w:rPr>
              <w:rFonts w:eastAsiaTheme="minorEastAsia"/>
              <w:noProof/>
              <w:lang w:eastAsia="cs-CZ"/>
            </w:rPr>
          </w:pPr>
          <w:hyperlink w:anchor="_Toc132955342" w:history="1">
            <w:r w:rsidR="00525F34" w:rsidRPr="00F4769A">
              <w:rPr>
                <w:rStyle w:val="Hypertextovodkaz"/>
                <w:rFonts w:ascii="Arial" w:hAnsi="Arial" w:cs="Arial"/>
                <w:noProof/>
              </w:rPr>
              <w:t>7.5</w:t>
            </w:r>
            <w:r w:rsidR="00525F34">
              <w:rPr>
                <w:rFonts w:eastAsiaTheme="minorEastAsia"/>
                <w:noProof/>
                <w:lang w:eastAsia="cs-CZ"/>
              </w:rPr>
              <w:tab/>
            </w:r>
            <w:r w:rsidR="00525F34" w:rsidRPr="00F4769A">
              <w:rPr>
                <w:rStyle w:val="Hypertextovodkaz"/>
                <w:rFonts w:ascii="Arial" w:hAnsi="Arial" w:cs="Arial"/>
                <w:noProof/>
              </w:rPr>
              <w:t>Záznam o provozu vozidla</w:t>
            </w:r>
            <w:r w:rsidR="00525F34">
              <w:rPr>
                <w:noProof/>
                <w:webHidden/>
              </w:rPr>
              <w:tab/>
            </w:r>
            <w:r w:rsidR="00525F34">
              <w:rPr>
                <w:noProof/>
                <w:webHidden/>
              </w:rPr>
              <w:fldChar w:fldCharType="begin"/>
            </w:r>
            <w:r w:rsidR="00525F34">
              <w:rPr>
                <w:noProof/>
                <w:webHidden/>
              </w:rPr>
              <w:instrText xml:space="preserve"> PAGEREF _Toc132955342 \h </w:instrText>
            </w:r>
            <w:r w:rsidR="00525F34">
              <w:rPr>
                <w:noProof/>
                <w:webHidden/>
              </w:rPr>
            </w:r>
            <w:r w:rsidR="00525F34">
              <w:rPr>
                <w:noProof/>
                <w:webHidden/>
              </w:rPr>
              <w:fldChar w:fldCharType="separate"/>
            </w:r>
            <w:r w:rsidR="00525F34">
              <w:rPr>
                <w:noProof/>
                <w:webHidden/>
              </w:rPr>
              <w:t>39</w:t>
            </w:r>
            <w:r w:rsidR="00525F34">
              <w:rPr>
                <w:noProof/>
                <w:webHidden/>
              </w:rPr>
              <w:fldChar w:fldCharType="end"/>
            </w:r>
          </w:hyperlink>
        </w:p>
        <w:p w14:paraId="52901D31" w14:textId="0764981A" w:rsidR="00525F34" w:rsidRDefault="00000000">
          <w:pPr>
            <w:pStyle w:val="Obsah2"/>
            <w:tabs>
              <w:tab w:val="left" w:pos="880"/>
              <w:tab w:val="right" w:leader="dot" w:pos="9062"/>
            </w:tabs>
            <w:rPr>
              <w:rFonts w:eastAsiaTheme="minorEastAsia"/>
              <w:noProof/>
              <w:lang w:eastAsia="cs-CZ"/>
            </w:rPr>
          </w:pPr>
          <w:hyperlink w:anchor="_Toc132955343" w:history="1">
            <w:r w:rsidR="00525F34" w:rsidRPr="00F4769A">
              <w:rPr>
                <w:rStyle w:val="Hypertextovodkaz"/>
                <w:rFonts w:ascii="Arial" w:hAnsi="Arial" w:cs="Arial"/>
                <w:noProof/>
              </w:rPr>
              <w:t>7.6</w:t>
            </w:r>
            <w:r w:rsidR="00525F34">
              <w:rPr>
                <w:rFonts w:eastAsiaTheme="minorEastAsia"/>
                <w:noProof/>
                <w:lang w:eastAsia="cs-CZ"/>
              </w:rPr>
              <w:tab/>
            </w:r>
            <w:r w:rsidR="00525F34" w:rsidRPr="00F4769A">
              <w:rPr>
                <w:rStyle w:val="Hypertextovodkaz"/>
                <w:rFonts w:ascii="Arial" w:hAnsi="Arial" w:cs="Arial"/>
                <w:noProof/>
              </w:rPr>
              <w:t>Standard provozní a operativní zálohy</w:t>
            </w:r>
            <w:r w:rsidR="00525F34">
              <w:rPr>
                <w:noProof/>
                <w:webHidden/>
              </w:rPr>
              <w:tab/>
            </w:r>
            <w:r w:rsidR="00525F34">
              <w:rPr>
                <w:noProof/>
                <w:webHidden/>
              </w:rPr>
              <w:fldChar w:fldCharType="begin"/>
            </w:r>
            <w:r w:rsidR="00525F34">
              <w:rPr>
                <w:noProof/>
                <w:webHidden/>
              </w:rPr>
              <w:instrText xml:space="preserve"> PAGEREF _Toc132955343 \h </w:instrText>
            </w:r>
            <w:r w:rsidR="00525F34">
              <w:rPr>
                <w:noProof/>
                <w:webHidden/>
              </w:rPr>
            </w:r>
            <w:r w:rsidR="00525F34">
              <w:rPr>
                <w:noProof/>
                <w:webHidden/>
              </w:rPr>
              <w:fldChar w:fldCharType="separate"/>
            </w:r>
            <w:r w:rsidR="00525F34">
              <w:rPr>
                <w:noProof/>
                <w:webHidden/>
              </w:rPr>
              <w:t>40</w:t>
            </w:r>
            <w:r w:rsidR="00525F34">
              <w:rPr>
                <w:noProof/>
                <w:webHidden/>
              </w:rPr>
              <w:fldChar w:fldCharType="end"/>
            </w:r>
          </w:hyperlink>
        </w:p>
        <w:p w14:paraId="7DBCB76A" w14:textId="3A69033D" w:rsidR="00525F34" w:rsidRDefault="00000000">
          <w:pPr>
            <w:pStyle w:val="Obsah3"/>
            <w:tabs>
              <w:tab w:val="left" w:pos="1320"/>
              <w:tab w:val="right" w:leader="dot" w:pos="9062"/>
            </w:tabs>
            <w:rPr>
              <w:rFonts w:eastAsiaTheme="minorEastAsia"/>
              <w:noProof/>
              <w:lang w:eastAsia="cs-CZ"/>
            </w:rPr>
          </w:pPr>
          <w:hyperlink w:anchor="_Toc132955344" w:history="1">
            <w:r w:rsidR="00525F34" w:rsidRPr="00F4769A">
              <w:rPr>
                <w:rStyle w:val="Hypertextovodkaz"/>
                <w:rFonts w:ascii="Arial" w:hAnsi="Arial" w:cs="Arial"/>
                <w:noProof/>
                <w14:scene3d>
                  <w14:camera w14:prst="orthographicFront"/>
                  <w14:lightRig w14:rig="threePt" w14:dir="t">
                    <w14:rot w14:lat="0" w14:lon="0" w14:rev="0"/>
                  </w14:lightRig>
                </w14:scene3d>
              </w:rPr>
              <w:t>7.6.1</w:t>
            </w:r>
            <w:r w:rsidR="00525F34">
              <w:rPr>
                <w:rFonts w:eastAsiaTheme="minorEastAsia"/>
                <w:noProof/>
                <w:lang w:eastAsia="cs-CZ"/>
              </w:rPr>
              <w:tab/>
            </w:r>
            <w:r w:rsidR="00525F34" w:rsidRPr="00F4769A">
              <w:rPr>
                <w:rStyle w:val="Hypertextovodkaz"/>
                <w:rFonts w:ascii="Arial" w:hAnsi="Arial" w:cs="Arial"/>
                <w:noProof/>
              </w:rPr>
              <w:t>Provozní záloha</w:t>
            </w:r>
            <w:r w:rsidR="00525F34">
              <w:rPr>
                <w:noProof/>
                <w:webHidden/>
              </w:rPr>
              <w:tab/>
            </w:r>
            <w:r w:rsidR="00525F34">
              <w:rPr>
                <w:noProof/>
                <w:webHidden/>
              </w:rPr>
              <w:fldChar w:fldCharType="begin"/>
            </w:r>
            <w:r w:rsidR="00525F34">
              <w:rPr>
                <w:noProof/>
                <w:webHidden/>
              </w:rPr>
              <w:instrText xml:space="preserve"> PAGEREF _Toc132955344 \h </w:instrText>
            </w:r>
            <w:r w:rsidR="00525F34">
              <w:rPr>
                <w:noProof/>
                <w:webHidden/>
              </w:rPr>
            </w:r>
            <w:r w:rsidR="00525F34">
              <w:rPr>
                <w:noProof/>
                <w:webHidden/>
              </w:rPr>
              <w:fldChar w:fldCharType="separate"/>
            </w:r>
            <w:r w:rsidR="00525F34">
              <w:rPr>
                <w:noProof/>
                <w:webHidden/>
              </w:rPr>
              <w:t>40</w:t>
            </w:r>
            <w:r w:rsidR="00525F34">
              <w:rPr>
                <w:noProof/>
                <w:webHidden/>
              </w:rPr>
              <w:fldChar w:fldCharType="end"/>
            </w:r>
          </w:hyperlink>
        </w:p>
        <w:p w14:paraId="4BD55CD0" w14:textId="587589EA" w:rsidR="00525F34" w:rsidRDefault="00000000">
          <w:pPr>
            <w:pStyle w:val="Obsah3"/>
            <w:tabs>
              <w:tab w:val="left" w:pos="1320"/>
              <w:tab w:val="right" w:leader="dot" w:pos="9062"/>
            </w:tabs>
            <w:rPr>
              <w:rFonts w:eastAsiaTheme="minorEastAsia"/>
              <w:noProof/>
              <w:lang w:eastAsia="cs-CZ"/>
            </w:rPr>
          </w:pPr>
          <w:hyperlink w:anchor="_Toc132955345" w:history="1">
            <w:r w:rsidR="00525F34" w:rsidRPr="00F4769A">
              <w:rPr>
                <w:rStyle w:val="Hypertextovodkaz"/>
                <w:rFonts w:ascii="Arial" w:hAnsi="Arial" w:cs="Arial"/>
                <w:noProof/>
                <w14:scene3d>
                  <w14:camera w14:prst="orthographicFront"/>
                  <w14:lightRig w14:rig="threePt" w14:dir="t">
                    <w14:rot w14:lat="0" w14:lon="0" w14:rev="0"/>
                  </w14:lightRig>
                </w14:scene3d>
              </w:rPr>
              <w:t>7.6.2</w:t>
            </w:r>
            <w:r w:rsidR="00525F34">
              <w:rPr>
                <w:rFonts w:eastAsiaTheme="minorEastAsia"/>
                <w:noProof/>
                <w:lang w:eastAsia="cs-CZ"/>
              </w:rPr>
              <w:tab/>
            </w:r>
            <w:r w:rsidR="00525F34" w:rsidRPr="00F4769A">
              <w:rPr>
                <w:rStyle w:val="Hypertextovodkaz"/>
                <w:rFonts w:ascii="Arial" w:hAnsi="Arial" w:cs="Arial"/>
                <w:noProof/>
              </w:rPr>
              <w:t>Operativní záloha</w:t>
            </w:r>
            <w:r w:rsidR="00525F34">
              <w:rPr>
                <w:noProof/>
                <w:webHidden/>
              </w:rPr>
              <w:tab/>
            </w:r>
            <w:r w:rsidR="00525F34">
              <w:rPr>
                <w:noProof/>
                <w:webHidden/>
              </w:rPr>
              <w:fldChar w:fldCharType="begin"/>
            </w:r>
            <w:r w:rsidR="00525F34">
              <w:rPr>
                <w:noProof/>
                <w:webHidden/>
              </w:rPr>
              <w:instrText xml:space="preserve"> PAGEREF _Toc132955345 \h </w:instrText>
            </w:r>
            <w:r w:rsidR="00525F34">
              <w:rPr>
                <w:noProof/>
                <w:webHidden/>
              </w:rPr>
            </w:r>
            <w:r w:rsidR="00525F34">
              <w:rPr>
                <w:noProof/>
                <w:webHidden/>
              </w:rPr>
              <w:fldChar w:fldCharType="separate"/>
            </w:r>
            <w:r w:rsidR="00525F34">
              <w:rPr>
                <w:noProof/>
                <w:webHidden/>
              </w:rPr>
              <w:t>40</w:t>
            </w:r>
            <w:r w:rsidR="00525F34">
              <w:rPr>
                <w:noProof/>
                <w:webHidden/>
              </w:rPr>
              <w:fldChar w:fldCharType="end"/>
            </w:r>
          </w:hyperlink>
        </w:p>
        <w:p w14:paraId="5356626A" w14:textId="38946BAB" w:rsidR="00525F34" w:rsidRDefault="00000000">
          <w:pPr>
            <w:pStyle w:val="Obsah2"/>
            <w:tabs>
              <w:tab w:val="left" w:pos="880"/>
              <w:tab w:val="right" w:leader="dot" w:pos="9062"/>
            </w:tabs>
            <w:rPr>
              <w:rFonts w:eastAsiaTheme="minorEastAsia"/>
              <w:noProof/>
              <w:lang w:eastAsia="cs-CZ"/>
            </w:rPr>
          </w:pPr>
          <w:hyperlink w:anchor="_Toc132955346" w:history="1">
            <w:r w:rsidR="00525F34" w:rsidRPr="00F4769A">
              <w:rPr>
                <w:rStyle w:val="Hypertextovodkaz"/>
                <w:rFonts w:ascii="Arial" w:hAnsi="Arial" w:cs="Arial"/>
                <w:noProof/>
              </w:rPr>
              <w:t>7.7</w:t>
            </w:r>
            <w:r w:rsidR="00525F34">
              <w:rPr>
                <w:rFonts w:eastAsiaTheme="minorEastAsia"/>
                <w:noProof/>
                <w:lang w:eastAsia="cs-CZ"/>
              </w:rPr>
              <w:tab/>
            </w:r>
            <w:r w:rsidR="00525F34" w:rsidRPr="00F4769A">
              <w:rPr>
                <w:rStyle w:val="Hypertextovodkaz"/>
                <w:rFonts w:ascii="Arial" w:hAnsi="Arial" w:cs="Arial"/>
                <w:noProof/>
              </w:rPr>
              <w:t>Stanovení požadavků na zaměstnance dopravců přicházející do styku s cestující veřejností</w:t>
            </w:r>
            <w:r w:rsidR="00525F34">
              <w:rPr>
                <w:noProof/>
                <w:webHidden/>
              </w:rPr>
              <w:tab/>
            </w:r>
            <w:r w:rsidR="00525F34">
              <w:rPr>
                <w:noProof/>
                <w:webHidden/>
              </w:rPr>
              <w:fldChar w:fldCharType="begin"/>
            </w:r>
            <w:r w:rsidR="00525F34">
              <w:rPr>
                <w:noProof/>
                <w:webHidden/>
              </w:rPr>
              <w:instrText xml:space="preserve"> PAGEREF _Toc132955346 \h </w:instrText>
            </w:r>
            <w:r w:rsidR="00525F34">
              <w:rPr>
                <w:noProof/>
                <w:webHidden/>
              </w:rPr>
            </w:r>
            <w:r w:rsidR="00525F34">
              <w:rPr>
                <w:noProof/>
                <w:webHidden/>
              </w:rPr>
              <w:fldChar w:fldCharType="separate"/>
            </w:r>
            <w:r w:rsidR="00525F34">
              <w:rPr>
                <w:noProof/>
                <w:webHidden/>
              </w:rPr>
              <w:t>41</w:t>
            </w:r>
            <w:r w:rsidR="00525F34">
              <w:rPr>
                <w:noProof/>
                <w:webHidden/>
              </w:rPr>
              <w:fldChar w:fldCharType="end"/>
            </w:r>
          </w:hyperlink>
        </w:p>
        <w:p w14:paraId="340A67F5" w14:textId="5E91BB7A" w:rsidR="00525F34" w:rsidRDefault="00000000">
          <w:pPr>
            <w:pStyle w:val="Obsah3"/>
            <w:tabs>
              <w:tab w:val="left" w:pos="1320"/>
              <w:tab w:val="right" w:leader="dot" w:pos="9062"/>
            </w:tabs>
            <w:rPr>
              <w:rFonts w:eastAsiaTheme="minorEastAsia"/>
              <w:noProof/>
              <w:lang w:eastAsia="cs-CZ"/>
            </w:rPr>
          </w:pPr>
          <w:hyperlink w:anchor="_Toc132955347" w:history="1">
            <w:r w:rsidR="00525F34" w:rsidRPr="00F4769A">
              <w:rPr>
                <w:rStyle w:val="Hypertextovodkaz"/>
                <w:rFonts w:ascii="Arial" w:hAnsi="Arial" w:cs="Arial"/>
                <w:noProof/>
                <w14:scene3d>
                  <w14:camera w14:prst="orthographicFront"/>
                  <w14:lightRig w14:rig="threePt" w14:dir="t">
                    <w14:rot w14:lat="0" w14:lon="0" w14:rev="0"/>
                  </w14:lightRig>
                </w14:scene3d>
              </w:rPr>
              <w:t>7.7.1</w:t>
            </w:r>
            <w:r w:rsidR="00525F34">
              <w:rPr>
                <w:rFonts w:eastAsiaTheme="minorEastAsia"/>
                <w:noProof/>
                <w:lang w:eastAsia="cs-CZ"/>
              </w:rPr>
              <w:tab/>
            </w:r>
            <w:r w:rsidR="00525F34" w:rsidRPr="00F4769A">
              <w:rPr>
                <w:rStyle w:val="Hypertextovodkaz"/>
                <w:rFonts w:ascii="Arial" w:hAnsi="Arial" w:cs="Arial"/>
                <w:noProof/>
              </w:rPr>
              <w:t>Požadavky na servisní personál dopravců</w:t>
            </w:r>
            <w:r w:rsidR="00525F34">
              <w:rPr>
                <w:noProof/>
                <w:webHidden/>
              </w:rPr>
              <w:tab/>
            </w:r>
            <w:r w:rsidR="00525F34">
              <w:rPr>
                <w:noProof/>
                <w:webHidden/>
              </w:rPr>
              <w:fldChar w:fldCharType="begin"/>
            </w:r>
            <w:r w:rsidR="00525F34">
              <w:rPr>
                <w:noProof/>
                <w:webHidden/>
              </w:rPr>
              <w:instrText xml:space="preserve"> PAGEREF _Toc132955347 \h </w:instrText>
            </w:r>
            <w:r w:rsidR="00525F34">
              <w:rPr>
                <w:noProof/>
                <w:webHidden/>
              </w:rPr>
            </w:r>
            <w:r w:rsidR="00525F34">
              <w:rPr>
                <w:noProof/>
                <w:webHidden/>
              </w:rPr>
              <w:fldChar w:fldCharType="separate"/>
            </w:r>
            <w:r w:rsidR="00525F34">
              <w:rPr>
                <w:noProof/>
                <w:webHidden/>
              </w:rPr>
              <w:t>41</w:t>
            </w:r>
            <w:r w:rsidR="00525F34">
              <w:rPr>
                <w:noProof/>
                <w:webHidden/>
              </w:rPr>
              <w:fldChar w:fldCharType="end"/>
            </w:r>
          </w:hyperlink>
        </w:p>
        <w:p w14:paraId="0E42E79E" w14:textId="08CF3B9F" w:rsidR="00525F34" w:rsidRDefault="00000000">
          <w:pPr>
            <w:pStyle w:val="Obsah2"/>
            <w:tabs>
              <w:tab w:val="left" w:pos="880"/>
              <w:tab w:val="right" w:leader="dot" w:pos="9062"/>
            </w:tabs>
            <w:rPr>
              <w:rFonts w:eastAsiaTheme="minorEastAsia"/>
              <w:noProof/>
              <w:lang w:eastAsia="cs-CZ"/>
            </w:rPr>
          </w:pPr>
          <w:hyperlink w:anchor="_Toc132955348" w:history="1">
            <w:r w:rsidR="00525F34" w:rsidRPr="00F4769A">
              <w:rPr>
                <w:rStyle w:val="Hypertextovodkaz"/>
                <w:rFonts w:ascii="Arial" w:hAnsi="Arial" w:cs="Arial"/>
                <w:noProof/>
              </w:rPr>
              <w:t>7.8</w:t>
            </w:r>
            <w:r w:rsidR="00525F34">
              <w:rPr>
                <w:rFonts w:eastAsiaTheme="minorEastAsia"/>
                <w:noProof/>
                <w:lang w:eastAsia="cs-CZ"/>
              </w:rPr>
              <w:tab/>
            </w:r>
            <w:r w:rsidR="00525F34" w:rsidRPr="00F4769A">
              <w:rPr>
                <w:rStyle w:val="Hypertextovodkaz"/>
                <w:rFonts w:ascii="Arial" w:hAnsi="Arial" w:cs="Arial"/>
                <w:noProof/>
              </w:rPr>
              <w:t>Informační povinnosti dopravců</w:t>
            </w:r>
            <w:r w:rsidR="00525F34">
              <w:rPr>
                <w:noProof/>
                <w:webHidden/>
              </w:rPr>
              <w:tab/>
            </w:r>
            <w:r w:rsidR="00525F34">
              <w:rPr>
                <w:noProof/>
                <w:webHidden/>
              </w:rPr>
              <w:fldChar w:fldCharType="begin"/>
            </w:r>
            <w:r w:rsidR="00525F34">
              <w:rPr>
                <w:noProof/>
                <w:webHidden/>
              </w:rPr>
              <w:instrText xml:space="preserve"> PAGEREF _Toc132955348 \h </w:instrText>
            </w:r>
            <w:r w:rsidR="00525F34">
              <w:rPr>
                <w:noProof/>
                <w:webHidden/>
              </w:rPr>
            </w:r>
            <w:r w:rsidR="00525F34">
              <w:rPr>
                <w:noProof/>
                <w:webHidden/>
              </w:rPr>
              <w:fldChar w:fldCharType="separate"/>
            </w:r>
            <w:r w:rsidR="00525F34">
              <w:rPr>
                <w:noProof/>
                <w:webHidden/>
              </w:rPr>
              <w:t>42</w:t>
            </w:r>
            <w:r w:rsidR="00525F34">
              <w:rPr>
                <w:noProof/>
                <w:webHidden/>
              </w:rPr>
              <w:fldChar w:fldCharType="end"/>
            </w:r>
          </w:hyperlink>
        </w:p>
        <w:p w14:paraId="37BC420F" w14:textId="7647F218" w:rsidR="00525F34" w:rsidRDefault="00000000">
          <w:pPr>
            <w:pStyle w:val="Obsah2"/>
            <w:tabs>
              <w:tab w:val="left" w:pos="880"/>
              <w:tab w:val="right" w:leader="dot" w:pos="9062"/>
            </w:tabs>
            <w:rPr>
              <w:rFonts w:eastAsiaTheme="minorEastAsia"/>
              <w:noProof/>
              <w:lang w:eastAsia="cs-CZ"/>
            </w:rPr>
          </w:pPr>
          <w:hyperlink w:anchor="_Toc132955349" w:history="1">
            <w:r w:rsidR="00525F34" w:rsidRPr="00F4769A">
              <w:rPr>
                <w:rStyle w:val="Hypertextovodkaz"/>
                <w:rFonts w:ascii="Arial" w:hAnsi="Arial" w:cs="Arial"/>
                <w:noProof/>
              </w:rPr>
              <w:t>7.9</w:t>
            </w:r>
            <w:r w:rsidR="00525F34">
              <w:rPr>
                <w:rFonts w:eastAsiaTheme="minorEastAsia"/>
                <w:noProof/>
                <w:lang w:eastAsia="cs-CZ"/>
              </w:rPr>
              <w:tab/>
            </w:r>
            <w:r w:rsidR="00525F34" w:rsidRPr="00F4769A">
              <w:rPr>
                <w:rStyle w:val="Hypertextovodkaz"/>
                <w:rFonts w:ascii="Arial" w:hAnsi="Arial" w:cs="Arial"/>
                <w:noProof/>
              </w:rPr>
              <w:t>Školení zaměstnanců dopravce</w:t>
            </w:r>
            <w:r w:rsidR="00525F34">
              <w:rPr>
                <w:noProof/>
                <w:webHidden/>
              </w:rPr>
              <w:tab/>
            </w:r>
            <w:r w:rsidR="00525F34">
              <w:rPr>
                <w:noProof/>
                <w:webHidden/>
              </w:rPr>
              <w:fldChar w:fldCharType="begin"/>
            </w:r>
            <w:r w:rsidR="00525F34">
              <w:rPr>
                <w:noProof/>
                <w:webHidden/>
              </w:rPr>
              <w:instrText xml:space="preserve"> PAGEREF _Toc132955349 \h </w:instrText>
            </w:r>
            <w:r w:rsidR="00525F34">
              <w:rPr>
                <w:noProof/>
                <w:webHidden/>
              </w:rPr>
            </w:r>
            <w:r w:rsidR="00525F34">
              <w:rPr>
                <w:noProof/>
                <w:webHidden/>
              </w:rPr>
              <w:fldChar w:fldCharType="separate"/>
            </w:r>
            <w:r w:rsidR="00525F34">
              <w:rPr>
                <w:noProof/>
                <w:webHidden/>
              </w:rPr>
              <w:t>42</w:t>
            </w:r>
            <w:r w:rsidR="00525F34">
              <w:rPr>
                <w:noProof/>
                <w:webHidden/>
              </w:rPr>
              <w:fldChar w:fldCharType="end"/>
            </w:r>
          </w:hyperlink>
        </w:p>
        <w:p w14:paraId="4C3F12FD" w14:textId="63F89E30" w:rsidR="00525F34" w:rsidRDefault="00000000">
          <w:pPr>
            <w:pStyle w:val="Obsah1"/>
            <w:tabs>
              <w:tab w:val="left" w:pos="440"/>
              <w:tab w:val="right" w:leader="dot" w:pos="9062"/>
            </w:tabs>
            <w:rPr>
              <w:rFonts w:eastAsiaTheme="minorEastAsia"/>
              <w:noProof/>
              <w:lang w:eastAsia="cs-CZ"/>
            </w:rPr>
          </w:pPr>
          <w:hyperlink w:anchor="_Toc132955350" w:history="1">
            <w:r w:rsidR="00525F34" w:rsidRPr="00F4769A">
              <w:rPr>
                <w:rStyle w:val="Hypertextovodkaz"/>
                <w:rFonts w:ascii="Arial" w:hAnsi="Arial" w:cs="Arial"/>
                <w:noProof/>
                <w14:scene3d>
                  <w14:camera w14:prst="orthographicFront"/>
                  <w14:lightRig w14:rig="threePt" w14:dir="t">
                    <w14:rot w14:lat="0" w14:lon="0" w14:rev="0"/>
                  </w14:lightRig>
                </w14:scene3d>
              </w:rPr>
              <w:t>8</w:t>
            </w:r>
            <w:r w:rsidR="00525F34">
              <w:rPr>
                <w:rFonts w:eastAsiaTheme="minorEastAsia"/>
                <w:noProof/>
                <w:lang w:eastAsia="cs-CZ"/>
              </w:rPr>
              <w:tab/>
            </w:r>
            <w:r w:rsidR="00525F34" w:rsidRPr="00F4769A">
              <w:rPr>
                <w:rStyle w:val="Hypertextovodkaz"/>
                <w:rFonts w:ascii="Arial" w:hAnsi="Arial" w:cs="Arial"/>
                <w:noProof/>
              </w:rPr>
              <w:t>STANDARD VÝLUK A OMEZENÍ DOPRAVY</w:t>
            </w:r>
            <w:r w:rsidR="00525F34">
              <w:rPr>
                <w:noProof/>
                <w:webHidden/>
              </w:rPr>
              <w:tab/>
            </w:r>
            <w:r w:rsidR="00525F34">
              <w:rPr>
                <w:noProof/>
                <w:webHidden/>
              </w:rPr>
              <w:fldChar w:fldCharType="begin"/>
            </w:r>
            <w:r w:rsidR="00525F34">
              <w:rPr>
                <w:noProof/>
                <w:webHidden/>
              </w:rPr>
              <w:instrText xml:space="preserve"> PAGEREF _Toc132955350 \h </w:instrText>
            </w:r>
            <w:r w:rsidR="00525F34">
              <w:rPr>
                <w:noProof/>
                <w:webHidden/>
              </w:rPr>
            </w:r>
            <w:r w:rsidR="00525F34">
              <w:rPr>
                <w:noProof/>
                <w:webHidden/>
              </w:rPr>
              <w:fldChar w:fldCharType="separate"/>
            </w:r>
            <w:r w:rsidR="00525F34">
              <w:rPr>
                <w:noProof/>
                <w:webHidden/>
              </w:rPr>
              <w:t>43</w:t>
            </w:r>
            <w:r w:rsidR="00525F34">
              <w:rPr>
                <w:noProof/>
                <w:webHidden/>
              </w:rPr>
              <w:fldChar w:fldCharType="end"/>
            </w:r>
          </w:hyperlink>
        </w:p>
        <w:p w14:paraId="2AC85013" w14:textId="35A99579" w:rsidR="00525F34" w:rsidRDefault="00000000">
          <w:pPr>
            <w:pStyle w:val="Obsah2"/>
            <w:tabs>
              <w:tab w:val="left" w:pos="880"/>
              <w:tab w:val="right" w:leader="dot" w:pos="9062"/>
            </w:tabs>
            <w:rPr>
              <w:rFonts w:eastAsiaTheme="minorEastAsia"/>
              <w:noProof/>
              <w:lang w:eastAsia="cs-CZ"/>
            </w:rPr>
          </w:pPr>
          <w:hyperlink w:anchor="_Toc132955351" w:history="1">
            <w:r w:rsidR="00525F34" w:rsidRPr="00F4769A">
              <w:rPr>
                <w:rStyle w:val="Hypertextovodkaz"/>
                <w:rFonts w:ascii="Arial" w:hAnsi="Arial" w:cs="Arial"/>
                <w:noProof/>
              </w:rPr>
              <w:t>8.1</w:t>
            </w:r>
            <w:r w:rsidR="00525F34">
              <w:rPr>
                <w:rFonts w:eastAsiaTheme="minorEastAsia"/>
                <w:noProof/>
                <w:lang w:eastAsia="cs-CZ"/>
              </w:rPr>
              <w:tab/>
            </w:r>
            <w:r w:rsidR="00525F34" w:rsidRPr="00F4769A">
              <w:rPr>
                <w:rStyle w:val="Hypertextovodkaz"/>
                <w:rFonts w:ascii="Arial" w:hAnsi="Arial" w:cs="Arial"/>
                <w:noProof/>
              </w:rPr>
              <w:t>Výluky na železnici</w:t>
            </w:r>
            <w:r w:rsidR="00525F34">
              <w:rPr>
                <w:noProof/>
                <w:webHidden/>
              </w:rPr>
              <w:tab/>
            </w:r>
            <w:r w:rsidR="00525F34">
              <w:rPr>
                <w:noProof/>
                <w:webHidden/>
              </w:rPr>
              <w:fldChar w:fldCharType="begin"/>
            </w:r>
            <w:r w:rsidR="00525F34">
              <w:rPr>
                <w:noProof/>
                <w:webHidden/>
              </w:rPr>
              <w:instrText xml:space="preserve"> PAGEREF _Toc132955351 \h </w:instrText>
            </w:r>
            <w:r w:rsidR="00525F34">
              <w:rPr>
                <w:noProof/>
                <w:webHidden/>
              </w:rPr>
            </w:r>
            <w:r w:rsidR="00525F34">
              <w:rPr>
                <w:noProof/>
                <w:webHidden/>
              </w:rPr>
              <w:fldChar w:fldCharType="separate"/>
            </w:r>
            <w:r w:rsidR="00525F34">
              <w:rPr>
                <w:noProof/>
                <w:webHidden/>
              </w:rPr>
              <w:t>43</w:t>
            </w:r>
            <w:r w:rsidR="00525F34">
              <w:rPr>
                <w:noProof/>
                <w:webHidden/>
              </w:rPr>
              <w:fldChar w:fldCharType="end"/>
            </w:r>
          </w:hyperlink>
        </w:p>
        <w:p w14:paraId="61B4AC69" w14:textId="7F8F2D4B" w:rsidR="00525F34" w:rsidRDefault="00000000">
          <w:pPr>
            <w:pStyle w:val="Obsah3"/>
            <w:tabs>
              <w:tab w:val="left" w:pos="1320"/>
              <w:tab w:val="right" w:leader="dot" w:pos="9062"/>
            </w:tabs>
            <w:rPr>
              <w:rFonts w:eastAsiaTheme="minorEastAsia"/>
              <w:noProof/>
              <w:lang w:eastAsia="cs-CZ"/>
            </w:rPr>
          </w:pPr>
          <w:hyperlink w:anchor="_Toc132955352" w:history="1">
            <w:r w:rsidR="00525F34" w:rsidRPr="00F4769A">
              <w:rPr>
                <w:rStyle w:val="Hypertextovodkaz"/>
                <w:rFonts w:ascii="Arial" w:hAnsi="Arial" w:cs="Arial"/>
                <w:noProof/>
                <w14:scene3d>
                  <w14:camera w14:prst="orthographicFront"/>
                  <w14:lightRig w14:rig="threePt" w14:dir="t">
                    <w14:rot w14:lat="0" w14:lon="0" w14:rev="0"/>
                  </w14:lightRig>
                </w14:scene3d>
              </w:rPr>
              <w:t>8.1.1</w:t>
            </w:r>
            <w:r w:rsidR="00525F34">
              <w:rPr>
                <w:rFonts w:eastAsiaTheme="minorEastAsia"/>
                <w:noProof/>
                <w:lang w:eastAsia="cs-CZ"/>
              </w:rPr>
              <w:tab/>
            </w:r>
            <w:r w:rsidR="00525F34" w:rsidRPr="00F4769A">
              <w:rPr>
                <w:rStyle w:val="Hypertextovodkaz"/>
                <w:rFonts w:ascii="Arial" w:hAnsi="Arial" w:cs="Arial"/>
                <w:noProof/>
              </w:rPr>
              <w:t>Plánované výluky</w:t>
            </w:r>
            <w:r w:rsidR="00525F34">
              <w:rPr>
                <w:noProof/>
                <w:webHidden/>
              </w:rPr>
              <w:tab/>
            </w:r>
            <w:r w:rsidR="00525F34">
              <w:rPr>
                <w:noProof/>
                <w:webHidden/>
              </w:rPr>
              <w:fldChar w:fldCharType="begin"/>
            </w:r>
            <w:r w:rsidR="00525F34">
              <w:rPr>
                <w:noProof/>
                <w:webHidden/>
              </w:rPr>
              <w:instrText xml:space="preserve"> PAGEREF _Toc132955352 \h </w:instrText>
            </w:r>
            <w:r w:rsidR="00525F34">
              <w:rPr>
                <w:noProof/>
                <w:webHidden/>
              </w:rPr>
            </w:r>
            <w:r w:rsidR="00525F34">
              <w:rPr>
                <w:noProof/>
                <w:webHidden/>
              </w:rPr>
              <w:fldChar w:fldCharType="separate"/>
            </w:r>
            <w:r w:rsidR="00525F34">
              <w:rPr>
                <w:noProof/>
                <w:webHidden/>
              </w:rPr>
              <w:t>43</w:t>
            </w:r>
            <w:r w:rsidR="00525F34">
              <w:rPr>
                <w:noProof/>
                <w:webHidden/>
              </w:rPr>
              <w:fldChar w:fldCharType="end"/>
            </w:r>
          </w:hyperlink>
        </w:p>
        <w:p w14:paraId="6B472B3B" w14:textId="40765213" w:rsidR="00525F34" w:rsidRDefault="00000000">
          <w:pPr>
            <w:pStyle w:val="Obsah3"/>
            <w:tabs>
              <w:tab w:val="left" w:pos="1320"/>
              <w:tab w:val="right" w:leader="dot" w:pos="9062"/>
            </w:tabs>
            <w:rPr>
              <w:rFonts w:eastAsiaTheme="minorEastAsia"/>
              <w:noProof/>
              <w:lang w:eastAsia="cs-CZ"/>
            </w:rPr>
          </w:pPr>
          <w:hyperlink w:anchor="_Toc132955353" w:history="1">
            <w:r w:rsidR="00525F34" w:rsidRPr="00F4769A">
              <w:rPr>
                <w:rStyle w:val="Hypertextovodkaz"/>
                <w:rFonts w:ascii="Arial" w:hAnsi="Arial" w:cs="Arial"/>
                <w:noProof/>
                <w14:scene3d>
                  <w14:camera w14:prst="orthographicFront"/>
                  <w14:lightRig w14:rig="threePt" w14:dir="t">
                    <w14:rot w14:lat="0" w14:lon="0" w14:rev="0"/>
                  </w14:lightRig>
                </w14:scene3d>
              </w:rPr>
              <w:t>8.1.2</w:t>
            </w:r>
            <w:r w:rsidR="00525F34">
              <w:rPr>
                <w:rFonts w:eastAsiaTheme="minorEastAsia"/>
                <w:noProof/>
                <w:lang w:eastAsia="cs-CZ"/>
              </w:rPr>
              <w:tab/>
            </w:r>
            <w:r w:rsidR="00525F34" w:rsidRPr="00F4769A">
              <w:rPr>
                <w:rStyle w:val="Hypertextovodkaz"/>
                <w:rFonts w:ascii="Arial" w:hAnsi="Arial" w:cs="Arial"/>
                <w:noProof/>
              </w:rPr>
              <w:t>Neplánované výluky a jiná omezení dopravy</w:t>
            </w:r>
            <w:r w:rsidR="00525F34">
              <w:rPr>
                <w:noProof/>
                <w:webHidden/>
              </w:rPr>
              <w:tab/>
            </w:r>
            <w:r w:rsidR="00525F34">
              <w:rPr>
                <w:noProof/>
                <w:webHidden/>
              </w:rPr>
              <w:fldChar w:fldCharType="begin"/>
            </w:r>
            <w:r w:rsidR="00525F34">
              <w:rPr>
                <w:noProof/>
                <w:webHidden/>
              </w:rPr>
              <w:instrText xml:space="preserve"> PAGEREF _Toc132955353 \h </w:instrText>
            </w:r>
            <w:r w:rsidR="00525F34">
              <w:rPr>
                <w:noProof/>
                <w:webHidden/>
              </w:rPr>
            </w:r>
            <w:r w:rsidR="00525F34">
              <w:rPr>
                <w:noProof/>
                <w:webHidden/>
              </w:rPr>
              <w:fldChar w:fldCharType="separate"/>
            </w:r>
            <w:r w:rsidR="00525F34">
              <w:rPr>
                <w:noProof/>
                <w:webHidden/>
              </w:rPr>
              <w:t>43</w:t>
            </w:r>
            <w:r w:rsidR="00525F34">
              <w:rPr>
                <w:noProof/>
                <w:webHidden/>
              </w:rPr>
              <w:fldChar w:fldCharType="end"/>
            </w:r>
          </w:hyperlink>
        </w:p>
        <w:p w14:paraId="245276A3" w14:textId="504FE914" w:rsidR="00525F34" w:rsidRDefault="00000000">
          <w:pPr>
            <w:pStyle w:val="Obsah2"/>
            <w:tabs>
              <w:tab w:val="left" w:pos="880"/>
              <w:tab w:val="right" w:leader="dot" w:pos="9062"/>
            </w:tabs>
            <w:rPr>
              <w:rFonts w:eastAsiaTheme="minorEastAsia"/>
              <w:noProof/>
              <w:lang w:eastAsia="cs-CZ"/>
            </w:rPr>
          </w:pPr>
          <w:hyperlink w:anchor="_Toc132955354" w:history="1">
            <w:r w:rsidR="00525F34" w:rsidRPr="00F4769A">
              <w:rPr>
                <w:rStyle w:val="Hypertextovodkaz"/>
                <w:rFonts w:ascii="Arial" w:hAnsi="Arial" w:cs="Arial"/>
                <w:noProof/>
              </w:rPr>
              <w:t>8.2</w:t>
            </w:r>
            <w:r w:rsidR="00525F34">
              <w:rPr>
                <w:rFonts w:eastAsiaTheme="minorEastAsia"/>
                <w:noProof/>
                <w:lang w:eastAsia="cs-CZ"/>
              </w:rPr>
              <w:tab/>
            </w:r>
            <w:r w:rsidR="00525F34" w:rsidRPr="00F4769A">
              <w:rPr>
                <w:rStyle w:val="Hypertextovodkaz"/>
                <w:rFonts w:ascii="Arial" w:hAnsi="Arial" w:cs="Arial"/>
                <w:noProof/>
              </w:rPr>
              <w:t>Výluky na silničních komunikacích</w:t>
            </w:r>
            <w:r w:rsidR="00525F34">
              <w:rPr>
                <w:noProof/>
                <w:webHidden/>
              </w:rPr>
              <w:tab/>
            </w:r>
            <w:r w:rsidR="00525F34">
              <w:rPr>
                <w:noProof/>
                <w:webHidden/>
              </w:rPr>
              <w:fldChar w:fldCharType="begin"/>
            </w:r>
            <w:r w:rsidR="00525F34">
              <w:rPr>
                <w:noProof/>
                <w:webHidden/>
              </w:rPr>
              <w:instrText xml:space="preserve"> PAGEREF _Toc132955354 \h </w:instrText>
            </w:r>
            <w:r w:rsidR="00525F34">
              <w:rPr>
                <w:noProof/>
                <w:webHidden/>
              </w:rPr>
            </w:r>
            <w:r w:rsidR="00525F34">
              <w:rPr>
                <w:noProof/>
                <w:webHidden/>
              </w:rPr>
              <w:fldChar w:fldCharType="separate"/>
            </w:r>
            <w:r w:rsidR="00525F34">
              <w:rPr>
                <w:noProof/>
                <w:webHidden/>
              </w:rPr>
              <w:t>43</w:t>
            </w:r>
            <w:r w:rsidR="00525F34">
              <w:rPr>
                <w:noProof/>
                <w:webHidden/>
              </w:rPr>
              <w:fldChar w:fldCharType="end"/>
            </w:r>
          </w:hyperlink>
        </w:p>
        <w:p w14:paraId="0A9E1CF7" w14:textId="6A397480" w:rsidR="00525F34" w:rsidRDefault="00000000">
          <w:pPr>
            <w:pStyle w:val="Obsah3"/>
            <w:tabs>
              <w:tab w:val="left" w:pos="1320"/>
              <w:tab w:val="right" w:leader="dot" w:pos="9062"/>
            </w:tabs>
            <w:rPr>
              <w:rFonts w:eastAsiaTheme="minorEastAsia"/>
              <w:noProof/>
              <w:lang w:eastAsia="cs-CZ"/>
            </w:rPr>
          </w:pPr>
          <w:hyperlink w:anchor="_Toc132955355" w:history="1">
            <w:r w:rsidR="00525F34" w:rsidRPr="00F4769A">
              <w:rPr>
                <w:rStyle w:val="Hypertextovodkaz"/>
                <w:rFonts w:ascii="Arial" w:hAnsi="Arial" w:cs="Arial"/>
                <w:noProof/>
                <w14:scene3d>
                  <w14:camera w14:prst="orthographicFront"/>
                  <w14:lightRig w14:rig="threePt" w14:dir="t">
                    <w14:rot w14:lat="0" w14:lon="0" w14:rev="0"/>
                  </w14:lightRig>
                </w14:scene3d>
              </w:rPr>
              <w:t>8.2.1</w:t>
            </w:r>
            <w:r w:rsidR="00525F34">
              <w:rPr>
                <w:rFonts w:eastAsiaTheme="minorEastAsia"/>
                <w:noProof/>
                <w:lang w:eastAsia="cs-CZ"/>
              </w:rPr>
              <w:tab/>
            </w:r>
            <w:r w:rsidR="00525F34" w:rsidRPr="00F4769A">
              <w:rPr>
                <w:rStyle w:val="Hypertextovodkaz"/>
                <w:rFonts w:ascii="Arial" w:hAnsi="Arial" w:cs="Arial"/>
                <w:noProof/>
              </w:rPr>
              <w:t>Rozsáhlé výluky se značným dopadem na dopravu</w:t>
            </w:r>
            <w:r w:rsidR="00525F34">
              <w:rPr>
                <w:noProof/>
                <w:webHidden/>
              </w:rPr>
              <w:tab/>
            </w:r>
            <w:r w:rsidR="00525F34">
              <w:rPr>
                <w:noProof/>
                <w:webHidden/>
              </w:rPr>
              <w:fldChar w:fldCharType="begin"/>
            </w:r>
            <w:r w:rsidR="00525F34">
              <w:rPr>
                <w:noProof/>
                <w:webHidden/>
              </w:rPr>
              <w:instrText xml:space="preserve"> PAGEREF _Toc132955355 \h </w:instrText>
            </w:r>
            <w:r w:rsidR="00525F34">
              <w:rPr>
                <w:noProof/>
                <w:webHidden/>
              </w:rPr>
            </w:r>
            <w:r w:rsidR="00525F34">
              <w:rPr>
                <w:noProof/>
                <w:webHidden/>
              </w:rPr>
              <w:fldChar w:fldCharType="separate"/>
            </w:r>
            <w:r w:rsidR="00525F34">
              <w:rPr>
                <w:noProof/>
                <w:webHidden/>
              </w:rPr>
              <w:t>43</w:t>
            </w:r>
            <w:r w:rsidR="00525F34">
              <w:rPr>
                <w:noProof/>
                <w:webHidden/>
              </w:rPr>
              <w:fldChar w:fldCharType="end"/>
            </w:r>
          </w:hyperlink>
        </w:p>
        <w:p w14:paraId="6EC9E9B9" w14:textId="77C9CC54" w:rsidR="00525F34" w:rsidRDefault="00000000">
          <w:pPr>
            <w:pStyle w:val="Obsah3"/>
            <w:tabs>
              <w:tab w:val="left" w:pos="1320"/>
              <w:tab w:val="right" w:leader="dot" w:pos="9062"/>
            </w:tabs>
            <w:rPr>
              <w:rFonts w:eastAsiaTheme="minorEastAsia"/>
              <w:noProof/>
              <w:lang w:eastAsia="cs-CZ"/>
            </w:rPr>
          </w:pPr>
          <w:hyperlink w:anchor="_Toc132955356" w:history="1">
            <w:r w:rsidR="00525F34" w:rsidRPr="00F4769A">
              <w:rPr>
                <w:rStyle w:val="Hypertextovodkaz"/>
                <w:rFonts w:ascii="Arial" w:hAnsi="Arial" w:cs="Arial"/>
                <w:noProof/>
                <w14:scene3d>
                  <w14:camera w14:prst="orthographicFront"/>
                  <w14:lightRig w14:rig="threePt" w14:dir="t">
                    <w14:rot w14:lat="0" w14:lon="0" w14:rev="0"/>
                  </w14:lightRig>
                </w14:scene3d>
              </w:rPr>
              <w:t>8.2.2</w:t>
            </w:r>
            <w:r w:rsidR="00525F34">
              <w:rPr>
                <w:rFonts w:eastAsiaTheme="minorEastAsia"/>
                <w:noProof/>
                <w:lang w:eastAsia="cs-CZ"/>
              </w:rPr>
              <w:tab/>
            </w:r>
            <w:r w:rsidR="00525F34" w:rsidRPr="00F4769A">
              <w:rPr>
                <w:rStyle w:val="Hypertextovodkaz"/>
                <w:rFonts w:ascii="Arial" w:hAnsi="Arial" w:cs="Arial"/>
                <w:noProof/>
              </w:rPr>
              <w:t>Drobné výluky s omezeným dopadem na dopravu</w:t>
            </w:r>
            <w:r w:rsidR="00525F34">
              <w:rPr>
                <w:noProof/>
                <w:webHidden/>
              </w:rPr>
              <w:tab/>
            </w:r>
            <w:r w:rsidR="00525F34">
              <w:rPr>
                <w:noProof/>
                <w:webHidden/>
              </w:rPr>
              <w:fldChar w:fldCharType="begin"/>
            </w:r>
            <w:r w:rsidR="00525F34">
              <w:rPr>
                <w:noProof/>
                <w:webHidden/>
              </w:rPr>
              <w:instrText xml:space="preserve"> PAGEREF _Toc132955356 \h </w:instrText>
            </w:r>
            <w:r w:rsidR="00525F34">
              <w:rPr>
                <w:noProof/>
                <w:webHidden/>
              </w:rPr>
            </w:r>
            <w:r w:rsidR="00525F34">
              <w:rPr>
                <w:noProof/>
                <w:webHidden/>
              </w:rPr>
              <w:fldChar w:fldCharType="separate"/>
            </w:r>
            <w:r w:rsidR="00525F34">
              <w:rPr>
                <w:noProof/>
                <w:webHidden/>
              </w:rPr>
              <w:t>44</w:t>
            </w:r>
            <w:r w:rsidR="00525F34">
              <w:rPr>
                <w:noProof/>
                <w:webHidden/>
              </w:rPr>
              <w:fldChar w:fldCharType="end"/>
            </w:r>
          </w:hyperlink>
        </w:p>
        <w:p w14:paraId="53184EAC" w14:textId="18B8E072" w:rsidR="00525F34" w:rsidRDefault="00000000">
          <w:pPr>
            <w:pStyle w:val="Obsah2"/>
            <w:tabs>
              <w:tab w:val="left" w:pos="880"/>
              <w:tab w:val="right" w:leader="dot" w:pos="9062"/>
            </w:tabs>
            <w:rPr>
              <w:rFonts w:eastAsiaTheme="minorEastAsia"/>
              <w:noProof/>
              <w:lang w:eastAsia="cs-CZ"/>
            </w:rPr>
          </w:pPr>
          <w:hyperlink w:anchor="_Toc132955357" w:history="1">
            <w:r w:rsidR="00525F34" w:rsidRPr="00F4769A">
              <w:rPr>
                <w:rStyle w:val="Hypertextovodkaz"/>
                <w:rFonts w:ascii="Arial" w:hAnsi="Arial" w:cs="Arial"/>
                <w:noProof/>
              </w:rPr>
              <w:t>8.3</w:t>
            </w:r>
            <w:r w:rsidR="00525F34">
              <w:rPr>
                <w:rFonts w:eastAsiaTheme="minorEastAsia"/>
                <w:noProof/>
                <w:lang w:eastAsia="cs-CZ"/>
              </w:rPr>
              <w:tab/>
            </w:r>
            <w:r w:rsidR="00525F34" w:rsidRPr="00F4769A">
              <w:rPr>
                <w:rStyle w:val="Hypertextovodkaz"/>
                <w:rFonts w:ascii="Arial" w:hAnsi="Arial" w:cs="Arial"/>
                <w:noProof/>
              </w:rPr>
              <w:t>Informování cestujících o výluce – uzavírce, objížďce</w:t>
            </w:r>
            <w:r w:rsidR="00525F34">
              <w:rPr>
                <w:noProof/>
                <w:webHidden/>
              </w:rPr>
              <w:tab/>
            </w:r>
            <w:r w:rsidR="00525F34">
              <w:rPr>
                <w:noProof/>
                <w:webHidden/>
              </w:rPr>
              <w:fldChar w:fldCharType="begin"/>
            </w:r>
            <w:r w:rsidR="00525F34">
              <w:rPr>
                <w:noProof/>
                <w:webHidden/>
              </w:rPr>
              <w:instrText xml:space="preserve"> PAGEREF _Toc132955357 \h </w:instrText>
            </w:r>
            <w:r w:rsidR="00525F34">
              <w:rPr>
                <w:noProof/>
                <w:webHidden/>
              </w:rPr>
            </w:r>
            <w:r w:rsidR="00525F34">
              <w:rPr>
                <w:noProof/>
                <w:webHidden/>
              </w:rPr>
              <w:fldChar w:fldCharType="separate"/>
            </w:r>
            <w:r w:rsidR="00525F34">
              <w:rPr>
                <w:noProof/>
                <w:webHidden/>
              </w:rPr>
              <w:t>44</w:t>
            </w:r>
            <w:r w:rsidR="00525F34">
              <w:rPr>
                <w:noProof/>
                <w:webHidden/>
              </w:rPr>
              <w:fldChar w:fldCharType="end"/>
            </w:r>
          </w:hyperlink>
        </w:p>
        <w:p w14:paraId="668F0F0C" w14:textId="3D65790E" w:rsidR="00525F34" w:rsidRDefault="00000000">
          <w:pPr>
            <w:pStyle w:val="Obsah1"/>
            <w:tabs>
              <w:tab w:val="left" w:pos="440"/>
              <w:tab w:val="right" w:leader="dot" w:pos="9062"/>
            </w:tabs>
            <w:rPr>
              <w:rFonts w:eastAsiaTheme="minorEastAsia"/>
              <w:noProof/>
              <w:lang w:eastAsia="cs-CZ"/>
            </w:rPr>
          </w:pPr>
          <w:hyperlink w:anchor="_Toc132955358" w:history="1">
            <w:r w:rsidR="00525F34" w:rsidRPr="00F4769A">
              <w:rPr>
                <w:rStyle w:val="Hypertextovodkaz"/>
                <w:rFonts w:ascii="Arial" w:hAnsi="Arial" w:cs="Arial"/>
                <w:noProof/>
                <w14:scene3d>
                  <w14:camera w14:prst="orthographicFront"/>
                  <w14:lightRig w14:rig="threePt" w14:dir="t">
                    <w14:rot w14:lat="0" w14:lon="0" w14:rev="0"/>
                  </w14:lightRig>
                </w14:scene3d>
              </w:rPr>
              <w:t>9</w:t>
            </w:r>
            <w:r w:rsidR="00525F34">
              <w:rPr>
                <w:rFonts w:eastAsiaTheme="minorEastAsia"/>
                <w:noProof/>
                <w:lang w:eastAsia="cs-CZ"/>
              </w:rPr>
              <w:tab/>
            </w:r>
            <w:r w:rsidR="00525F34" w:rsidRPr="00F4769A">
              <w:rPr>
                <w:rStyle w:val="Hypertextovodkaz"/>
                <w:rFonts w:ascii="Arial" w:hAnsi="Arial" w:cs="Arial"/>
                <w:noProof/>
              </w:rPr>
              <w:t>KONTROLA DODRŽOVÁNÍ PŘEDEPSANÝCH STANDARDŮ A ÚHRADA SANKCÍ</w:t>
            </w:r>
            <w:r w:rsidR="00525F34">
              <w:rPr>
                <w:noProof/>
                <w:webHidden/>
              </w:rPr>
              <w:tab/>
            </w:r>
            <w:r w:rsidR="00525F34">
              <w:rPr>
                <w:noProof/>
                <w:webHidden/>
              </w:rPr>
              <w:fldChar w:fldCharType="begin"/>
            </w:r>
            <w:r w:rsidR="00525F34">
              <w:rPr>
                <w:noProof/>
                <w:webHidden/>
              </w:rPr>
              <w:instrText xml:space="preserve"> PAGEREF _Toc132955358 \h </w:instrText>
            </w:r>
            <w:r w:rsidR="00525F34">
              <w:rPr>
                <w:noProof/>
                <w:webHidden/>
              </w:rPr>
            </w:r>
            <w:r w:rsidR="00525F34">
              <w:rPr>
                <w:noProof/>
                <w:webHidden/>
              </w:rPr>
              <w:fldChar w:fldCharType="separate"/>
            </w:r>
            <w:r w:rsidR="00525F34">
              <w:rPr>
                <w:noProof/>
                <w:webHidden/>
              </w:rPr>
              <w:t>44</w:t>
            </w:r>
            <w:r w:rsidR="00525F34">
              <w:rPr>
                <w:noProof/>
                <w:webHidden/>
              </w:rPr>
              <w:fldChar w:fldCharType="end"/>
            </w:r>
          </w:hyperlink>
        </w:p>
        <w:p w14:paraId="19413526" w14:textId="119DE0C0" w:rsidR="00525F34" w:rsidRDefault="00000000">
          <w:pPr>
            <w:pStyle w:val="Obsah2"/>
            <w:tabs>
              <w:tab w:val="left" w:pos="880"/>
              <w:tab w:val="right" w:leader="dot" w:pos="9062"/>
            </w:tabs>
            <w:rPr>
              <w:rFonts w:eastAsiaTheme="minorEastAsia"/>
              <w:noProof/>
              <w:lang w:eastAsia="cs-CZ"/>
            </w:rPr>
          </w:pPr>
          <w:hyperlink w:anchor="_Toc132955359" w:history="1">
            <w:r w:rsidR="00525F34" w:rsidRPr="00F4769A">
              <w:rPr>
                <w:rStyle w:val="Hypertextovodkaz"/>
                <w:rFonts w:ascii="Arial" w:hAnsi="Arial" w:cs="Arial"/>
                <w:noProof/>
              </w:rPr>
              <w:t>9.1</w:t>
            </w:r>
            <w:r w:rsidR="00525F34">
              <w:rPr>
                <w:rFonts w:eastAsiaTheme="minorEastAsia"/>
                <w:noProof/>
                <w:lang w:eastAsia="cs-CZ"/>
              </w:rPr>
              <w:tab/>
            </w:r>
            <w:r w:rsidR="00525F34" w:rsidRPr="00F4769A">
              <w:rPr>
                <w:rStyle w:val="Hypertextovodkaz"/>
                <w:rFonts w:ascii="Arial" w:hAnsi="Arial" w:cs="Arial"/>
                <w:noProof/>
              </w:rPr>
              <w:t>Způsob provádění kontrol</w:t>
            </w:r>
            <w:r w:rsidR="00525F34">
              <w:rPr>
                <w:noProof/>
                <w:webHidden/>
              </w:rPr>
              <w:tab/>
            </w:r>
            <w:r w:rsidR="00525F34">
              <w:rPr>
                <w:noProof/>
                <w:webHidden/>
              </w:rPr>
              <w:fldChar w:fldCharType="begin"/>
            </w:r>
            <w:r w:rsidR="00525F34">
              <w:rPr>
                <w:noProof/>
                <w:webHidden/>
              </w:rPr>
              <w:instrText xml:space="preserve"> PAGEREF _Toc132955359 \h </w:instrText>
            </w:r>
            <w:r w:rsidR="00525F34">
              <w:rPr>
                <w:noProof/>
                <w:webHidden/>
              </w:rPr>
            </w:r>
            <w:r w:rsidR="00525F34">
              <w:rPr>
                <w:noProof/>
                <w:webHidden/>
              </w:rPr>
              <w:fldChar w:fldCharType="separate"/>
            </w:r>
            <w:r w:rsidR="00525F34">
              <w:rPr>
                <w:noProof/>
                <w:webHidden/>
              </w:rPr>
              <w:t>45</w:t>
            </w:r>
            <w:r w:rsidR="00525F34">
              <w:rPr>
                <w:noProof/>
                <w:webHidden/>
              </w:rPr>
              <w:fldChar w:fldCharType="end"/>
            </w:r>
          </w:hyperlink>
        </w:p>
        <w:p w14:paraId="75A0BAF5" w14:textId="5BAE9010" w:rsidR="00525F34" w:rsidRDefault="00000000">
          <w:pPr>
            <w:pStyle w:val="Obsah3"/>
            <w:tabs>
              <w:tab w:val="left" w:pos="1320"/>
              <w:tab w:val="right" w:leader="dot" w:pos="9062"/>
            </w:tabs>
            <w:rPr>
              <w:rFonts w:eastAsiaTheme="minorEastAsia"/>
              <w:noProof/>
              <w:lang w:eastAsia="cs-CZ"/>
            </w:rPr>
          </w:pPr>
          <w:hyperlink w:anchor="_Toc132955360" w:history="1">
            <w:r w:rsidR="00525F34" w:rsidRPr="00F4769A">
              <w:rPr>
                <w:rStyle w:val="Hypertextovodkaz"/>
                <w:rFonts w:ascii="Arial" w:hAnsi="Arial" w:cs="Arial"/>
                <w:noProof/>
                <w14:scene3d>
                  <w14:camera w14:prst="orthographicFront"/>
                  <w14:lightRig w14:rig="threePt" w14:dir="t">
                    <w14:rot w14:lat="0" w14:lon="0" w14:rev="0"/>
                  </w14:lightRig>
                </w14:scene3d>
              </w:rPr>
              <w:t>9.1.1</w:t>
            </w:r>
            <w:r w:rsidR="00525F34">
              <w:rPr>
                <w:rFonts w:eastAsiaTheme="minorEastAsia"/>
                <w:noProof/>
                <w:lang w:eastAsia="cs-CZ"/>
              </w:rPr>
              <w:tab/>
            </w:r>
            <w:r w:rsidR="00525F34" w:rsidRPr="00F4769A">
              <w:rPr>
                <w:rStyle w:val="Hypertextovodkaz"/>
                <w:rFonts w:ascii="Arial" w:hAnsi="Arial" w:cs="Arial"/>
                <w:noProof/>
              </w:rPr>
              <w:t>Přímá kontrola</w:t>
            </w:r>
            <w:r w:rsidR="00525F34">
              <w:rPr>
                <w:noProof/>
                <w:webHidden/>
              </w:rPr>
              <w:tab/>
            </w:r>
            <w:r w:rsidR="00525F34">
              <w:rPr>
                <w:noProof/>
                <w:webHidden/>
              </w:rPr>
              <w:fldChar w:fldCharType="begin"/>
            </w:r>
            <w:r w:rsidR="00525F34">
              <w:rPr>
                <w:noProof/>
                <w:webHidden/>
              </w:rPr>
              <w:instrText xml:space="preserve"> PAGEREF _Toc132955360 \h </w:instrText>
            </w:r>
            <w:r w:rsidR="00525F34">
              <w:rPr>
                <w:noProof/>
                <w:webHidden/>
              </w:rPr>
            </w:r>
            <w:r w:rsidR="00525F34">
              <w:rPr>
                <w:noProof/>
                <w:webHidden/>
              </w:rPr>
              <w:fldChar w:fldCharType="separate"/>
            </w:r>
            <w:r w:rsidR="00525F34">
              <w:rPr>
                <w:noProof/>
                <w:webHidden/>
              </w:rPr>
              <w:t>45</w:t>
            </w:r>
            <w:r w:rsidR="00525F34">
              <w:rPr>
                <w:noProof/>
                <w:webHidden/>
              </w:rPr>
              <w:fldChar w:fldCharType="end"/>
            </w:r>
          </w:hyperlink>
        </w:p>
        <w:p w14:paraId="32314623" w14:textId="05BB48B9" w:rsidR="00525F34" w:rsidRDefault="00000000">
          <w:pPr>
            <w:pStyle w:val="Obsah3"/>
            <w:tabs>
              <w:tab w:val="left" w:pos="1320"/>
              <w:tab w:val="right" w:leader="dot" w:pos="9062"/>
            </w:tabs>
            <w:rPr>
              <w:rFonts w:eastAsiaTheme="minorEastAsia"/>
              <w:noProof/>
              <w:lang w:eastAsia="cs-CZ"/>
            </w:rPr>
          </w:pPr>
          <w:hyperlink w:anchor="_Toc132955361" w:history="1">
            <w:r w:rsidR="00525F34" w:rsidRPr="00F4769A">
              <w:rPr>
                <w:rStyle w:val="Hypertextovodkaz"/>
                <w:rFonts w:ascii="Arial" w:hAnsi="Arial" w:cs="Arial"/>
                <w:noProof/>
                <w14:scene3d>
                  <w14:camera w14:prst="orthographicFront"/>
                  <w14:lightRig w14:rig="threePt" w14:dir="t">
                    <w14:rot w14:lat="0" w14:lon="0" w14:rev="0"/>
                  </w14:lightRig>
                </w14:scene3d>
              </w:rPr>
              <w:t>9.1.2</w:t>
            </w:r>
            <w:r w:rsidR="00525F34">
              <w:rPr>
                <w:rFonts w:eastAsiaTheme="minorEastAsia"/>
                <w:noProof/>
                <w:lang w:eastAsia="cs-CZ"/>
              </w:rPr>
              <w:tab/>
            </w:r>
            <w:r w:rsidR="00525F34" w:rsidRPr="00F4769A">
              <w:rPr>
                <w:rStyle w:val="Hypertextovodkaz"/>
                <w:rFonts w:ascii="Arial" w:hAnsi="Arial" w:cs="Arial"/>
                <w:noProof/>
              </w:rPr>
              <w:t>Nepřímá kontrola</w:t>
            </w:r>
            <w:r w:rsidR="00525F34">
              <w:rPr>
                <w:noProof/>
                <w:webHidden/>
              </w:rPr>
              <w:tab/>
            </w:r>
            <w:r w:rsidR="00525F34">
              <w:rPr>
                <w:noProof/>
                <w:webHidden/>
              </w:rPr>
              <w:fldChar w:fldCharType="begin"/>
            </w:r>
            <w:r w:rsidR="00525F34">
              <w:rPr>
                <w:noProof/>
                <w:webHidden/>
              </w:rPr>
              <w:instrText xml:space="preserve"> PAGEREF _Toc132955361 \h </w:instrText>
            </w:r>
            <w:r w:rsidR="00525F34">
              <w:rPr>
                <w:noProof/>
                <w:webHidden/>
              </w:rPr>
            </w:r>
            <w:r w:rsidR="00525F34">
              <w:rPr>
                <w:noProof/>
                <w:webHidden/>
              </w:rPr>
              <w:fldChar w:fldCharType="separate"/>
            </w:r>
            <w:r w:rsidR="00525F34">
              <w:rPr>
                <w:noProof/>
                <w:webHidden/>
              </w:rPr>
              <w:t>45</w:t>
            </w:r>
            <w:r w:rsidR="00525F34">
              <w:rPr>
                <w:noProof/>
                <w:webHidden/>
              </w:rPr>
              <w:fldChar w:fldCharType="end"/>
            </w:r>
          </w:hyperlink>
        </w:p>
        <w:p w14:paraId="275C6D61" w14:textId="4A36D5B5" w:rsidR="00525F34" w:rsidRDefault="00000000">
          <w:pPr>
            <w:pStyle w:val="Obsah2"/>
            <w:tabs>
              <w:tab w:val="left" w:pos="880"/>
              <w:tab w:val="right" w:leader="dot" w:pos="9062"/>
            </w:tabs>
            <w:rPr>
              <w:rFonts w:eastAsiaTheme="minorEastAsia"/>
              <w:noProof/>
              <w:lang w:eastAsia="cs-CZ"/>
            </w:rPr>
          </w:pPr>
          <w:hyperlink w:anchor="_Toc132955362" w:history="1">
            <w:r w:rsidR="00525F34" w:rsidRPr="00F4769A">
              <w:rPr>
                <w:rStyle w:val="Hypertextovodkaz"/>
                <w:rFonts w:ascii="Arial" w:hAnsi="Arial" w:cs="Arial"/>
                <w:noProof/>
              </w:rPr>
              <w:t>9.2</w:t>
            </w:r>
            <w:r w:rsidR="00525F34">
              <w:rPr>
                <w:rFonts w:eastAsiaTheme="minorEastAsia"/>
                <w:noProof/>
                <w:lang w:eastAsia="cs-CZ"/>
              </w:rPr>
              <w:tab/>
            </w:r>
            <w:r w:rsidR="00525F34" w:rsidRPr="00F4769A">
              <w:rPr>
                <w:rStyle w:val="Hypertextovodkaz"/>
                <w:rFonts w:ascii="Arial" w:hAnsi="Arial" w:cs="Arial"/>
                <w:noProof/>
              </w:rPr>
              <w:t>Kontroly v provozu vozidel</w:t>
            </w:r>
            <w:r w:rsidR="00525F34">
              <w:rPr>
                <w:noProof/>
                <w:webHidden/>
              </w:rPr>
              <w:tab/>
            </w:r>
            <w:r w:rsidR="00525F34">
              <w:rPr>
                <w:noProof/>
                <w:webHidden/>
              </w:rPr>
              <w:fldChar w:fldCharType="begin"/>
            </w:r>
            <w:r w:rsidR="00525F34">
              <w:rPr>
                <w:noProof/>
                <w:webHidden/>
              </w:rPr>
              <w:instrText xml:space="preserve"> PAGEREF _Toc132955362 \h </w:instrText>
            </w:r>
            <w:r w:rsidR="00525F34">
              <w:rPr>
                <w:noProof/>
                <w:webHidden/>
              </w:rPr>
            </w:r>
            <w:r w:rsidR="00525F34">
              <w:rPr>
                <w:noProof/>
                <w:webHidden/>
              </w:rPr>
              <w:fldChar w:fldCharType="separate"/>
            </w:r>
            <w:r w:rsidR="00525F34">
              <w:rPr>
                <w:noProof/>
                <w:webHidden/>
              </w:rPr>
              <w:t>45</w:t>
            </w:r>
            <w:r w:rsidR="00525F34">
              <w:rPr>
                <w:noProof/>
                <w:webHidden/>
              </w:rPr>
              <w:fldChar w:fldCharType="end"/>
            </w:r>
          </w:hyperlink>
        </w:p>
        <w:p w14:paraId="1FDCF2B7" w14:textId="0EB5F229" w:rsidR="00525F34" w:rsidRDefault="00000000">
          <w:pPr>
            <w:pStyle w:val="Obsah3"/>
            <w:tabs>
              <w:tab w:val="left" w:pos="1320"/>
              <w:tab w:val="right" w:leader="dot" w:pos="9062"/>
            </w:tabs>
            <w:rPr>
              <w:rFonts w:eastAsiaTheme="minorEastAsia"/>
              <w:noProof/>
              <w:lang w:eastAsia="cs-CZ"/>
            </w:rPr>
          </w:pPr>
          <w:hyperlink w:anchor="_Toc132955363" w:history="1">
            <w:r w:rsidR="00525F34" w:rsidRPr="00F4769A">
              <w:rPr>
                <w:rStyle w:val="Hypertextovodkaz"/>
                <w:rFonts w:ascii="Arial" w:hAnsi="Arial" w:cs="Arial"/>
                <w:noProof/>
                <w14:scene3d>
                  <w14:camera w14:prst="orthographicFront"/>
                  <w14:lightRig w14:rig="threePt" w14:dir="t">
                    <w14:rot w14:lat="0" w14:lon="0" w14:rev="0"/>
                  </w14:lightRig>
                </w14:scene3d>
              </w:rPr>
              <w:t>9.2.1</w:t>
            </w:r>
            <w:r w:rsidR="00525F34">
              <w:rPr>
                <w:rFonts w:eastAsiaTheme="minorEastAsia"/>
                <w:noProof/>
                <w:lang w:eastAsia="cs-CZ"/>
              </w:rPr>
              <w:tab/>
            </w:r>
            <w:r w:rsidR="00525F34" w:rsidRPr="00F4769A">
              <w:rPr>
                <w:rStyle w:val="Hypertextovodkaz"/>
                <w:rFonts w:ascii="Arial" w:hAnsi="Arial" w:cs="Arial"/>
                <w:noProof/>
              </w:rPr>
              <w:t>Provádění kontrol ve vozidlech</w:t>
            </w:r>
            <w:r w:rsidR="00525F34">
              <w:rPr>
                <w:noProof/>
                <w:webHidden/>
              </w:rPr>
              <w:tab/>
            </w:r>
            <w:r w:rsidR="00525F34">
              <w:rPr>
                <w:noProof/>
                <w:webHidden/>
              </w:rPr>
              <w:fldChar w:fldCharType="begin"/>
            </w:r>
            <w:r w:rsidR="00525F34">
              <w:rPr>
                <w:noProof/>
                <w:webHidden/>
              </w:rPr>
              <w:instrText xml:space="preserve"> PAGEREF _Toc132955363 \h </w:instrText>
            </w:r>
            <w:r w:rsidR="00525F34">
              <w:rPr>
                <w:noProof/>
                <w:webHidden/>
              </w:rPr>
            </w:r>
            <w:r w:rsidR="00525F34">
              <w:rPr>
                <w:noProof/>
                <w:webHidden/>
              </w:rPr>
              <w:fldChar w:fldCharType="separate"/>
            </w:r>
            <w:r w:rsidR="00525F34">
              <w:rPr>
                <w:noProof/>
                <w:webHidden/>
              </w:rPr>
              <w:t>46</w:t>
            </w:r>
            <w:r w:rsidR="00525F34">
              <w:rPr>
                <w:noProof/>
                <w:webHidden/>
              </w:rPr>
              <w:fldChar w:fldCharType="end"/>
            </w:r>
          </w:hyperlink>
        </w:p>
        <w:p w14:paraId="7A580D1A" w14:textId="459DAA5C" w:rsidR="00525F34" w:rsidRDefault="00000000">
          <w:pPr>
            <w:pStyle w:val="Obsah3"/>
            <w:tabs>
              <w:tab w:val="left" w:pos="1320"/>
              <w:tab w:val="right" w:leader="dot" w:pos="9062"/>
            </w:tabs>
            <w:rPr>
              <w:rFonts w:eastAsiaTheme="minorEastAsia"/>
              <w:noProof/>
              <w:lang w:eastAsia="cs-CZ"/>
            </w:rPr>
          </w:pPr>
          <w:hyperlink w:anchor="_Toc132955364" w:history="1">
            <w:r w:rsidR="00525F34" w:rsidRPr="00F4769A">
              <w:rPr>
                <w:rStyle w:val="Hypertextovodkaz"/>
                <w:rFonts w:ascii="Arial" w:hAnsi="Arial" w:cs="Arial"/>
                <w:noProof/>
                <w14:scene3d>
                  <w14:camera w14:prst="orthographicFront"/>
                  <w14:lightRig w14:rig="threePt" w14:dir="t">
                    <w14:rot w14:lat="0" w14:lon="0" w14:rev="0"/>
                  </w14:lightRig>
                </w14:scene3d>
              </w:rPr>
              <w:t>9.2.2</w:t>
            </w:r>
            <w:r w:rsidR="00525F34">
              <w:rPr>
                <w:rFonts w:eastAsiaTheme="minorEastAsia"/>
                <w:noProof/>
                <w:lang w:eastAsia="cs-CZ"/>
              </w:rPr>
              <w:tab/>
            </w:r>
            <w:r w:rsidR="00525F34" w:rsidRPr="00F4769A">
              <w:rPr>
                <w:rStyle w:val="Hypertextovodkaz"/>
                <w:rFonts w:ascii="Arial" w:hAnsi="Arial" w:cs="Arial"/>
                <w:noProof/>
              </w:rPr>
              <w:t>Přepravní a tarifní kontrola ve vozidlech</w:t>
            </w:r>
            <w:r w:rsidR="00525F34">
              <w:rPr>
                <w:noProof/>
                <w:webHidden/>
              </w:rPr>
              <w:tab/>
            </w:r>
            <w:r w:rsidR="00525F34">
              <w:rPr>
                <w:noProof/>
                <w:webHidden/>
              </w:rPr>
              <w:fldChar w:fldCharType="begin"/>
            </w:r>
            <w:r w:rsidR="00525F34">
              <w:rPr>
                <w:noProof/>
                <w:webHidden/>
              </w:rPr>
              <w:instrText xml:space="preserve"> PAGEREF _Toc132955364 \h </w:instrText>
            </w:r>
            <w:r w:rsidR="00525F34">
              <w:rPr>
                <w:noProof/>
                <w:webHidden/>
              </w:rPr>
            </w:r>
            <w:r w:rsidR="00525F34">
              <w:rPr>
                <w:noProof/>
                <w:webHidden/>
              </w:rPr>
              <w:fldChar w:fldCharType="separate"/>
            </w:r>
            <w:r w:rsidR="00525F34">
              <w:rPr>
                <w:noProof/>
                <w:webHidden/>
              </w:rPr>
              <w:t>46</w:t>
            </w:r>
            <w:r w:rsidR="00525F34">
              <w:rPr>
                <w:noProof/>
                <w:webHidden/>
              </w:rPr>
              <w:fldChar w:fldCharType="end"/>
            </w:r>
          </w:hyperlink>
        </w:p>
        <w:p w14:paraId="1EFB883F" w14:textId="493BD7F5" w:rsidR="00525F34" w:rsidRDefault="00000000">
          <w:pPr>
            <w:pStyle w:val="Obsah2"/>
            <w:tabs>
              <w:tab w:val="left" w:pos="880"/>
              <w:tab w:val="right" w:leader="dot" w:pos="9062"/>
            </w:tabs>
            <w:rPr>
              <w:rFonts w:eastAsiaTheme="minorEastAsia"/>
              <w:noProof/>
              <w:lang w:eastAsia="cs-CZ"/>
            </w:rPr>
          </w:pPr>
          <w:hyperlink w:anchor="_Toc132955365" w:history="1">
            <w:r w:rsidR="00525F34" w:rsidRPr="00F4769A">
              <w:rPr>
                <w:rStyle w:val="Hypertextovodkaz"/>
                <w:rFonts w:ascii="Arial" w:hAnsi="Arial" w:cs="Arial"/>
                <w:noProof/>
              </w:rPr>
              <w:t>9.3</w:t>
            </w:r>
            <w:r w:rsidR="00525F34">
              <w:rPr>
                <w:rFonts w:eastAsiaTheme="minorEastAsia"/>
                <w:noProof/>
                <w:lang w:eastAsia="cs-CZ"/>
              </w:rPr>
              <w:tab/>
            </w:r>
            <w:r w:rsidR="00525F34" w:rsidRPr="00F4769A">
              <w:rPr>
                <w:rStyle w:val="Hypertextovodkaz"/>
                <w:rFonts w:ascii="Arial" w:hAnsi="Arial" w:cs="Arial"/>
                <w:noProof/>
              </w:rPr>
              <w:t>Kontroly vybavení zastávek a stanic</w:t>
            </w:r>
            <w:r w:rsidR="00525F34">
              <w:rPr>
                <w:noProof/>
                <w:webHidden/>
              </w:rPr>
              <w:tab/>
            </w:r>
            <w:r w:rsidR="00525F34">
              <w:rPr>
                <w:noProof/>
                <w:webHidden/>
              </w:rPr>
              <w:fldChar w:fldCharType="begin"/>
            </w:r>
            <w:r w:rsidR="00525F34">
              <w:rPr>
                <w:noProof/>
                <w:webHidden/>
              </w:rPr>
              <w:instrText xml:space="preserve"> PAGEREF _Toc132955365 \h </w:instrText>
            </w:r>
            <w:r w:rsidR="00525F34">
              <w:rPr>
                <w:noProof/>
                <w:webHidden/>
              </w:rPr>
            </w:r>
            <w:r w:rsidR="00525F34">
              <w:rPr>
                <w:noProof/>
                <w:webHidden/>
              </w:rPr>
              <w:fldChar w:fldCharType="separate"/>
            </w:r>
            <w:r w:rsidR="00525F34">
              <w:rPr>
                <w:noProof/>
                <w:webHidden/>
              </w:rPr>
              <w:t>46</w:t>
            </w:r>
            <w:r w:rsidR="00525F34">
              <w:rPr>
                <w:noProof/>
                <w:webHidden/>
              </w:rPr>
              <w:fldChar w:fldCharType="end"/>
            </w:r>
          </w:hyperlink>
        </w:p>
        <w:p w14:paraId="32A69EA5" w14:textId="66ECF7BA" w:rsidR="00525F34" w:rsidRDefault="00000000">
          <w:pPr>
            <w:pStyle w:val="Obsah2"/>
            <w:tabs>
              <w:tab w:val="left" w:pos="880"/>
              <w:tab w:val="right" w:leader="dot" w:pos="9062"/>
            </w:tabs>
            <w:rPr>
              <w:rFonts w:eastAsiaTheme="minorEastAsia"/>
              <w:noProof/>
              <w:lang w:eastAsia="cs-CZ"/>
            </w:rPr>
          </w:pPr>
          <w:hyperlink w:anchor="_Toc132955366" w:history="1">
            <w:r w:rsidR="00525F34" w:rsidRPr="00F4769A">
              <w:rPr>
                <w:rStyle w:val="Hypertextovodkaz"/>
                <w:rFonts w:ascii="Arial" w:hAnsi="Arial" w:cs="Arial"/>
                <w:noProof/>
              </w:rPr>
              <w:t>9.4</w:t>
            </w:r>
            <w:r w:rsidR="00525F34">
              <w:rPr>
                <w:rFonts w:eastAsiaTheme="minorEastAsia"/>
                <w:noProof/>
                <w:lang w:eastAsia="cs-CZ"/>
              </w:rPr>
              <w:tab/>
            </w:r>
            <w:r w:rsidR="00525F34" w:rsidRPr="00F4769A">
              <w:rPr>
                <w:rStyle w:val="Hypertextovodkaz"/>
                <w:rFonts w:ascii="Arial" w:hAnsi="Arial" w:cs="Arial"/>
                <w:noProof/>
              </w:rPr>
              <w:t>Kontroly předprodejních a informačních kanceláří</w:t>
            </w:r>
            <w:r w:rsidR="00525F34">
              <w:rPr>
                <w:noProof/>
                <w:webHidden/>
              </w:rPr>
              <w:tab/>
            </w:r>
            <w:r w:rsidR="00525F34">
              <w:rPr>
                <w:noProof/>
                <w:webHidden/>
              </w:rPr>
              <w:fldChar w:fldCharType="begin"/>
            </w:r>
            <w:r w:rsidR="00525F34">
              <w:rPr>
                <w:noProof/>
                <w:webHidden/>
              </w:rPr>
              <w:instrText xml:space="preserve"> PAGEREF _Toc132955366 \h </w:instrText>
            </w:r>
            <w:r w:rsidR="00525F34">
              <w:rPr>
                <w:noProof/>
                <w:webHidden/>
              </w:rPr>
            </w:r>
            <w:r w:rsidR="00525F34">
              <w:rPr>
                <w:noProof/>
                <w:webHidden/>
              </w:rPr>
              <w:fldChar w:fldCharType="separate"/>
            </w:r>
            <w:r w:rsidR="00525F34">
              <w:rPr>
                <w:noProof/>
                <w:webHidden/>
              </w:rPr>
              <w:t>46</w:t>
            </w:r>
            <w:r w:rsidR="00525F34">
              <w:rPr>
                <w:noProof/>
                <w:webHidden/>
              </w:rPr>
              <w:fldChar w:fldCharType="end"/>
            </w:r>
          </w:hyperlink>
        </w:p>
        <w:p w14:paraId="3D20FDE7" w14:textId="438A9CA5" w:rsidR="00525F34" w:rsidRDefault="00000000">
          <w:pPr>
            <w:pStyle w:val="Obsah2"/>
            <w:tabs>
              <w:tab w:val="left" w:pos="880"/>
              <w:tab w:val="right" w:leader="dot" w:pos="9062"/>
            </w:tabs>
            <w:rPr>
              <w:rFonts w:eastAsiaTheme="minorEastAsia"/>
              <w:noProof/>
              <w:lang w:eastAsia="cs-CZ"/>
            </w:rPr>
          </w:pPr>
          <w:hyperlink w:anchor="_Toc132955367" w:history="1">
            <w:r w:rsidR="00525F34" w:rsidRPr="00F4769A">
              <w:rPr>
                <w:rStyle w:val="Hypertextovodkaz"/>
                <w:rFonts w:ascii="Arial" w:hAnsi="Arial" w:cs="Arial"/>
                <w:noProof/>
              </w:rPr>
              <w:t>9.5</w:t>
            </w:r>
            <w:r w:rsidR="00525F34">
              <w:rPr>
                <w:rFonts w:eastAsiaTheme="minorEastAsia"/>
                <w:noProof/>
                <w:lang w:eastAsia="cs-CZ"/>
              </w:rPr>
              <w:tab/>
            </w:r>
            <w:r w:rsidR="00525F34" w:rsidRPr="00F4769A">
              <w:rPr>
                <w:rStyle w:val="Hypertextovodkaz"/>
                <w:rFonts w:ascii="Arial" w:hAnsi="Arial" w:cs="Arial"/>
                <w:noProof/>
              </w:rPr>
              <w:t>Úhrada sankcí</w:t>
            </w:r>
            <w:r w:rsidR="00525F34">
              <w:rPr>
                <w:noProof/>
                <w:webHidden/>
              </w:rPr>
              <w:tab/>
            </w:r>
            <w:r w:rsidR="00525F34">
              <w:rPr>
                <w:noProof/>
                <w:webHidden/>
              </w:rPr>
              <w:fldChar w:fldCharType="begin"/>
            </w:r>
            <w:r w:rsidR="00525F34">
              <w:rPr>
                <w:noProof/>
                <w:webHidden/>
              </w:rPr>
              <w:instrText xml:space="preserve"> PAGEREF _Toc132955367 \h </w:instrText>
            </w:r>
            <w:r w:rsidR="00525F34">
              <w:rPr>
                <w:noProof/>
                <w:webHidden/>
              </w:rPr>
            </w:r>
            <w:r w:rsidR="00525F34">
              <w:rPr>
                <w:noProof/>
                <w:webHidden/>
              </w:rPr>
              <w:fldChar w:fldCharType="separate"/>
            </w:r>
            <w:r w:rsidR="00525F34">
              <w:rPr>
                <w:noProof/>
                <w:webHidden/>
              </w:rPr>
              <w:t>47</w:t>
            </w:r>
            <w:r w:rsidR="00525F34">
              <w:rPr>
                <w:noProof/>
                <w:webHidden/>
              </w:rPr>
              <w:fldChar w:fldCharType="end"/>
            </w:r>
          </w:hyperlink>
        </w:p>
        <w:p w14:paraId="35B95837" w14:textId="50C5C809" w:rsidR="00525F34" w:rsidRDefault="00000000">
          <w:pPr>
            <w:pStyle w:val="Obsah1"/>
            <w:tabs>
              <w:tab w:val="left" w:pos="660"/>
              <w:tab w:val="right" w:leader="dot" w:pos="9062"/>
            </w:tabs>
            <w:rPr>
              <w:rFonts w:eastAsiaTheme="minorEastAsia"/>
              <w:noProof/>
              <w:lang w:eastAsia="cs-CZ"/>
            </w:rPr>
          </w:pPr>
          <w:hyperlink w:anchor="_Toc132955368" w:history="1">
            <w:r w:rsidR="00525F34" w:rsidRPr="00F4769A">
              <w:rPr>
                <w:rStyle w:val="Hypertextovodkaz"/>
                <w:rFonts w:ascii="Arial" w:hAnsi="Arial" w:cs="Arial"/>
                <w:noProof/>
                <w14:scene3d>
                  <w14:camera w14:prst="orthographicFront"/>
                  <w14:lightRig w14:rig="threePt" w14:dir="t">
                    <w14:rot w14:lat="0" w14:lon="0" w14:rev="0"/>
                  </w14:lightRig>
                </w14:scene3d>
              </w:rPr>
              <w:t>10</w:t>
            </w:r>
            <w:r w:rsidR="00525F34">
              <w:rPr>
                <w:rFonts w:eastAsiaTheme="minorEastAsia"/>
                <w:noProof/>
                <w:lang w:eastAsia="cs-CZ"/>
              </w:rPr>
              <w:tab/>
            </w:r>
            <w:r w:rsidR="00525F34" w:rsidRPr="00F4769A">
              <w:rPr>
                <w:rStyle w:val="Hypertextovodkaz"/>
                <w:rFonts w:ascii="Arial" w:hAnsi="Arial" w:cs="Arial"/>
                <w:noProof/>
              </w:rPr>
              <w:t>Seznam příloh</w:t>
            </w:r>
            <w:r w:rsidR="00525F34">
              <w:rPr>
                <w:noProof/>
                <w:webHidden/>
              </w:rPr>
              <w:tab/>
            </w:r>
            <w:r w:rsidR="00525F34">
              <w:rPr>
                <w:noProof/>
                <w:webHidden/>
              </w:rPr>
              <w:fldChar w:fldCharType="begin"/>
            </w:r>
            <w:r w:rsidR="00525F34">
              <w:rPr>
                <w:noProof/>
                <w:webHidden/>
              </w:rPr>
              <w:instrText xml:space="preserve"> PAGEREF _Toc132955368 \h </w:instrText>
            </w:r>
            <w:r w:rsidR="00525F34">
              <w:rPr>
                <w:noProof/>
                <w:webHidden/>
              </w:rPr>
            </w:r>
            <w:r w:rsidR="00525F34">
              <w:rPr>
                <w:noProof/>
                <w:webHidden/>
              </w:rPr>
              <w:fldChar w:fldCharType="separate"/>
            </w:r>
            <w:r w:rsidR="00525F34">
              <w:rPr>
                <w:noProof/>
                <w:webHidden/>
              </w:rPr>
              <w:t>48</w:t>
            </w:r>
            <w:r w:rsidR="00525F34">
              <w:rPr>
                <w:noProof/>
                <w:webHidden/>
              </w:rPr>
              <w:fldChar w:fldCharType="end"/>
            </w:r>
          </w:hyperlink>
        </w:p>
        <w:p w14:paraId="64524CD3" w14:textId="02E0EC6F" w:rsidR="00FB4ABE" w:rsidRDefault="00FB4ABE" w:rsidP="000F0CEA">
          <w:pPr>
            <w:jc w:val="both"/>
          </w:pPr>
          <w:r w:rsidRPr="00812A8F">
            <w:rPr>
              <w:rFonts w:ascii="Arial" w:hAnsi="Arial" w:cs="Arial"/>
              <w:b/>
              <w:bCs/>
            </w:rPr>
            <w:fldChar w:fldCharType="end"/>
          </w:r>
        </w:p>
      </w:sdtContent>
    </w:sdt>
    <w:p w14:paraId="1A8FC154" w14:textId="77777777" w:rsidR="00895318" w:rsidRPr="00456A0D" w:rsidRDefault="00895318" w:rsidP="000F0CEA">
      <w:pPr>
        <w:jc w:val="both"/>
        <w:rPr>
          <w:rFonts w:ascii="Arial" w:hAnsi="Arial" w:cs="Arial"/>
        </w:rPr>
      </w:pPr>
    </w:p>
    <w:p w14:paraId="684C39D5" w14:textId="77777777" w:rsidR="00895318" w:rsidRPr="00456A0D" w:rsidRDefault="00895318" w:rsidP="000F0CEA">
      <w:pPr>
        <w:jc w:val="both"/>
        <w:rPr>
          <w:rFonts w:ascii="Arial" w:hAnsi="Arial" w:cs="Arial"/>
        </w:rPr>
      </w:pPr>
      <w:r w:rsidRPr="00456A0D">
        <w:rPr>
          <w:rFonts w:ascii="Arial" w:hAnsi="Arial" w:cs="Arial"/>
        </w:rPr>
        <w:br w:type="page"/>
      </w:r>
    </w:p>
    <w:p w14:paraId="4F53871B" w14:textId="77777777" w:rsidR="00C540B5" w:rsidRPr="0060009F" w:rsidRDefault="00895318" w:rsidP="000F0CEA">
      <w:pPr>
        <w:pStyle w:val="Nadpis1"/>
        <w:rPr>
          <w:rFonts w:ascii="Arial" w:hAnsi="Arial" w:cs="Arial"/>
          <w:color w:val="auto"/>
        </w:rPr>
      </w:pPr>
      <w:bookmarkStart w:id="0" w:name="_Toc132955275"/>
      <w:r w:rsidRPr="0060009F">
        <w:rPr>
          <w:rFonts w:ascii="Arial" w:hAnsi="Arial" w:cs="Arial"/>
          <w:color w:val="auto"/>
        </w:rPr>
        <w:lastRenderedPageBreak/>
        <w:t>Úvod</w:t>
      </w:r>
      <w:bookmarkEnd w:id="0"/>
    </w:p>
    <w:p w14:paraId="5272F1C5" w14:textId="138B6F25" w:rsidR="00895318" w:rsidRPr="00456A0D" w:rsidRDefault="004667C4" w:rsidP="000F0CEA">
      <w:pPr>
        <w:spacing w:before="120" w:after="120" w:line="360" w:lineRule="auto"/>
        <w:ind w:firstLine="284"/>
        <w:jc w:val="both"/>
        <w:rPr>
          <w:rFonts w:ascii="Arial" w:hAnsi="Arial" w:cs="Arial"/>
        </w:rPr>
      </w:pPr>
      <w:r w:rsidRPr="00456A0D">
        <w:rPr>
          <w:rFonts w:ascii="Arial" w:hAnsi="Arial" w:cs="Arial"/>
        </w:rPr>
        <w:t xml:space="preserve">Technické a provozní standardy </w:t>
      </w:r>
      <w:r w:rsidR="00EC2F23">
        <w:rPr>
          <w:rFonts w:ascii="Arial" w:hAnsi="Arial" w:cs="Arial"/>
        </w:rPr>
        <w:t xml:space="preserve">Integrovaného dopravního systému </w:t>
      </w:r>
      <w:r w:rsidRPr="00456A0D">
        <w:rPr>
          <w:rFonts w:ascii="Arial" w:hAnsi="Arial" w:cs="Arial"/>
        </w:rPr>
        <w:t>Veřejné dopravy Vysočiny (</w:t>
      </w:r>
      <w:r w:rsidR="00CA74C9">
        <w:rPr>
          <w:rFonts w:ascii="Arial" w:hAnsi="Arial" w:cs="Arial"/>
        </w:rPr>
        <w:t xml:space="preserve">dále jen </w:t>
      </w:r>
      <w:r w:rsidR="00EC2F23">
        <w:rPr>
          <w:rFonts w:ascii="Arial" w:hAnsi="Arial" w:cs="Arial"/>
        </w:rPr>
        <w:t xml:space="preserve">IDS </w:t>
      </w:r>
      <w:r w:rsidRPr="00456A0D">
        <w:rPr>
          <w:rFonts w:ascii="Arial" w:hAnsi="Arial" w:cs="Arial"/>
        </w:rPr>
        <w:t xml:space="preserve">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xml:space="preserve">. Technické a provozní standardy </w:t>
      </w:r>
      <w:r w:rsidR="00EC2F23">
        <w:rPr>
          <w:rFonts w:ascii="Arial" w:hAnsi="Arial" w:cs="Arial"/>
        </w:rPr>
        <w:t xml:space="preserve">IDS </w:t>
      </w:r>
      <w:r w:rsidR="00C174CA" w:rsidRPr="00456A0D">
        <w:rPr>
          <w:rFonts w:ascii="Arial" w:hAnsi="Arial" w:cs="Arial"/>
        </w:rPr>
        <w:t>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2A522306" w:rsidR="0060009F" w:rsidRDefault="009A63EE" w:rsidP="000F0CEA">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EC2F23">
        <w:rPr>
          <w:rFonts w:ascii="Arial" w:hAnsi="Arial" w:cs="Arial"/>
        </w:rPr>
        <w:t xml:space="preserve">IDS </w:t>
      </w:r>
      <w:r w:rsidR="00467DCC">
        <w:rPr>
          <w:rFonts w:ascii="Arial" w:hAnsi="Arial" w:cs="Arial"/>
        </w:rPr>
        <w:t>VDV</w:t>
      </w:r>
      <w:r w:rsidRPr="00456A0D">
        <w:rPr>
          <w:rFonts w:ascii="Arial" w:hAnsi="Arial" w:cs="Arial"/>
        </w:rPr>
        <w:t xml:space="preserve">. </w:t>
      </w:r>
    </w:p>
    <w:p w14:paraId="672360F1" w14:textId="77777777" w:rsidR="0060009F" w:rsidRDefault="0060009F" w:rsidP="000F0CEA">
      <w:pPr>
        <w:jc w:val="both"/>
        <w:rPr>
          <w:rFonts w:ascii="Arial" w:hAnsi="Arial" w:cs="Arial"/>
        </w:rPr>
      </w:pPr>
      <w:r>
        <w:rPr>
          <w:rFonts w:ascii="Arial" w:hAnsi="Arial" w:cs="Arial"/>
        </w:rPr>
        <w:br w:type="page"/>
      </w:r>
    </w:p>
    <w:p w14:paraId="2DB84192" w14:textId="77777777" w:rsidR="0025090D" w:rsidRPr="0060009F" w:rsidRDefault="0025090D" w:rsidP="000F0CEA">
      <w:pPr>
        <w:pStyle w:val="Nadpis1"/>
        <w:rPr>
          <w:rFonts w:ascii="Arial" w:hAnsi="Arial" w:cs="Arial"/>
          <w:color w:val="auto"/>
        </w:rPr>
      </w:pPr>
      <w:bookmarkStart w:id="1" w:name="_Toc132955276"/>
      <w:r w:rsidRPr="0060009F">
        <w:rPr>
          <w:rFonts w:ascii="Arial" w:hAnsi="Arial" w:cs="Arial"/>
          <w:color w:val="auto"/>
        </w:rPr>
        <w:lastRenderedPageBreak/>
        <w:t>Standard vybavení vozidel</w:t>
      </w:r>
      <w:bookmarkEnd w:id="1"/>
    </w:p>
    <w:p w14:paraId="10B851E3" w14:textId="1A9D6A10" w:rsidR="0025090D" w:rsidRPr="00456A0D" w:rsidRDefault="0025090D"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w:t>
      </w:r>
      <w:r w:rsidR="00EC2F23">
        <w:rPr>
          <w:rFonts w:ascii="Arial" w:hAnsi="Arial" w:cs="Arial"/>
          <w:shd w:val="clear" w:color="auto" w:fill="FFFFFF"/>
        </w:rPr>
        <w:t xml:space="preserve">IDS </w:t>
      </w:r>
      <w:r w:rsidRPr="00456A0D">
        <w:rPr>
          <w:rFonts w:ascii="Arial" w:hAnsi="Arial" w:cs="Arial"/>
          <w:shd w:val="clear" w:color="auto" w:fill="FFFFFF"/>
        </w:rPr>
        <w:t xml:space="preserve">VDV musí být homologována </w:t>
      </w:r>
      <w:r w:rsidR="001818F7">
        <w:rPr>
          <w:rFonts w:ascii="Arial" w:hAnsi="Arial" w:cs="Arial"/>
          <w:shd w:val="clear" w:color="auto" w:fill="FFFFFF"/>
        </w:rPr>
        <w:t>v souladu s právními předpisy</w:t>
      </w:r>
      <w:r w:rsidRPr="00456A0D">
        <w:rPr>
          <w:rFonts w:ascii="Arial" w:hAnsi="Arial" w:cs="Arial"/>
          <w:shd w:val="clear" w:color="auto" w:fill="FFFFFF"/>
        </w:rPr>
        <w:t xml:space="preserve">. </w:t>
      </w:r>
    </w:p>
    <w:p w14:paraId="0A2A2EC3" w14:textId="746BB5AD" w:rsidR="0025090D" w:rsidRPr="00456A0D" w:rsidRDefault="0025090D" w:rsidP="000F0CEA">
      <w:pPr>
        <w:spacing w:before="120" w:after="120" w:line="360" w:lineRule="auto"/>
        <w:ind w:firstLine="284"/>
        <w:jc w:val="both"/>
        <w:rPr>
          <w:rFonts w:ascii="Arial" w:hAnsi="Arial" w:cs="Arial"/>
          <w:shd w:val="clear" w:color="auto" w:fill="FFFFFF"/>
        </w:rPr>
      </w:pPr>
    </w:p>
    <w:p w14:paraId="0F509249" w14:textId="77777777" w:rsidR="0025090D" w:rsidRPr="0060009F" w:rsidRDefault="0025090D" w:rsidP="000F0CEA">
      <w:pPr>
        <w:pStyle w:val="Nadpis2"/>
        <w:rPr>
          <w:rFonts w:ascii="Arial" w:hAnsi="Arial" w:cs="Arial"/>
          <w:color w:val="auto"/>
        </w:rPr>
      </w:pPr>
      <w:bookmarkStart w:id="2" w:name="_Toc132955277"/>
      <w:r w:rsidRPr="0060009F">
        <w:rPr>
          <w:rFonts w:ascii="Arial" w:hAnsi="Arial" w:cs="Arial"/>
          <w:color w:val="auto"/>
        </w:rPr>
        <w:t>Kategorie vozidel</w:t>
      </w:r>
      <w:bookmarkEnd w:id="2"/>
    </w:p>
    <w:p w14:paraId="648C46DE" w14:textId="20DA500C" w:rsidR="0025090D" w:rsidRPr="00456A0D" w:rsidRDefault="0025090D"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Pro účely zajištění</w:t>
      </w:r>
      <w:r w:rsidR="00EC2F23">
        <w:rPr>
          <w:rFonts w:ascii="Arial" w:hAnsi="Arial" w:cs="Arial"/>
          <w:shd w:val="clear" w:color="auto" w:fill="FFFFFF"/>
        </w:rPr>
        <w:t xml:space="preserve"> IDS</w:t>
      </w:r>
      <w:r w:rsidRPr="00456A0D">
        <w:rPr>
          <w:rFonts w:ascii="Arial" w:hAnsi="Arial" w:cs="Arial"/>
          <w:shd w:val="clear" w:color="auto" w:fill="FFFFFF"/>
        </w:rPr>
        <w:t xml:space="preserve">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w:t>
      </w:r>
      <w:proofErr w:type="spellStart"/>
      <w:r w:rsidRPr="00456A0D">
        <w:rPr>
          <w:rFonts w:ascii="Arial" w:hAnsi="Arial" w:cs="Arial"/>
          <w:shd w:val="clear" w:color="auto" w:fill="FFFFFF"/>
        </w:rPr>
        <w:t>obsaditelnosti</w:t>
      </w:r>
      <w:proofErr w:type="spellEnd"/>
      <w:r w:rsidR="00E42AE0">
        <w:rPr>
          <w:rFonts w:ascii="Arial" w:hAnsi="Arial" w:cs="Arial"/>
          <w:shd w:val="clear" w:color="auto" w:fill="FFFFFF"/>
        </w:rPr>
        <w:t>,</w:t>
      </w:r>
      <w:r w:rsidRPr="00456A0D">
        <w:rPr>
          <w:rFonts w:ascii="Arial" w:hAnsi="Arial" w:cs="Arial"/>
          <w:shd w:val="clear" w:color="auto" w:fill="FFFFFF"/>
        </w:rPr>
        <w:t xml:space="preserve"> a přípustného stáří. </w:t>
      </w:r>
    </w:p>
    <w:p w14:paraId="7487A3CA" w14:textId="77777777" w:rsidR="0025090D" w:rsidRPr="00456A0D" w:rsidRDefault="0025090D" w:rsidP="000F0CEA">
      <w:pPr>
        <w:spacing w:before="120" w:after="120" w:line="360" w:lineRule="auto"/>
        <w:jc w:val="both"/>
        <w:rPr>
          <w:rFonts w:ascii="Arial" w:hAnsi="Arial" w:cs="Arial"/>
          <w:shd w:val="clear" w:color="auto" w:fill="FFFFFF"/>
        </w:rPr>
      </w:pPr>
    </w:p>
    <w:p w14:paraId="12A360DD" w14:textId="1C61C1B1" w:rsidR="0025090D" w:rsidRPr="00456A0D" w:rsidRDefault="00400A8A" w:rsidP="000F0CEA">
      <w:pPr>
        <w:spacing w:before="120" w:after="120" w:line="360" w:lineRule="auto"/>
        <w:jc w:val="both"/>
        <w:rPr>
          <w:rFonts w:ascii="Arial" w:hAnsi="Arial" w:cs="Arial"/>
          <w:bCs/>
          <w:shd w:val="clear" w:color="auto" w:fill="FFFFFF"/>
        </w:rPr>
      </w:pPr>
      <w:r>
        <w:rPr>
          <w:rFonts w:ascii="Arial" w:hAnsi="Arial" w:cs="Arial"/>
          <w:bCs/>
          <w:shd w:val="clear" w:color="auto" w:fill="FFFFFF"/>
        </w:rPr>
        <w:t>K</w:t>
      </w:r>
      <w:r w:rsidRPr="00456A0D">
        <w:rPr>
          <w:rFonts w:ascii="Arial" w:hAnsi="Arial" w:cs="Arial"/>
          <w:bCs/>
          <w:shd w:val="clear" w:color="auto" w:fill="FFFFFF"/>
        </w:rPr>
        <w:t xml:space="preserve">ategorie </w:t>
      </w:r>
      <w:r w:rsidR="008C2E77">
        <w:rPr>
          <w:rFonts w:ascii="Arial" w:hAnsi="Arial" w:cs="Arial"/>
          <w:bCs/>
          <w:shd w:val="clear" w:color="auto" w:fill="FFFFFF"/>
        </w:rPr>
        <w:t xml:space="preserve">vozidel </w:t>
      </w:r>
      <w:r>
        <w:rPr>
          <w:rFonts w:ascii="Arial" w:hAnsi="Arial" w:cs="Arial"/>
          <w:bCs/>
          <w:shd w:val="clear" w:color="auto" w:fill="FFFFFF"/>
        </w:rPr>
        <w:t xml:space="preserve">jsou rozlišovány </w:t>
      </w:r>
      <w:r w:rsidR="0025090D" w:rsidRPr="00456A0D">
        <w:rPr>
          <w:rFonts w:ascii="Arial" w:hAnsi="Arial" w:cs="Arial"/>
          <w:bCs/>
          <w:shd w:val="clear" w:color="auto" w:fill="FFFFFF"/>
        </w:rPr>
        <w:t>na:</w:t>
      </w:r>
    </w:p>
    <w:p w14:paraId="20C7C817" w14:textId="77777777"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Velký autobus plus </w:t>
      </w:r>
      <w:r w:rsidRPr="00456A0D">
        <w:rPr>
          <w:rFonts w:cs="Arial"/>
          <w:bCs/>
          <w:shd w:val="clear" w:color="auto" w:fill="FFFFFF"/>
        </w:rPr>
        <w:tab/>
      </w:r>
      <w:proofErr w:type="spellStart"/>
      <w:r w:rsidRPr="00456A0D">
        <w:rPr>
          <w:rFonts w:cs="Arial"/>
          <w:bCs/>
          <w:shd w:val="clear" w:color="auto" w:fill="FFFFFF"/>
        </w:rPr>
        <w:t>Vplus</w:t>
      </w:r>
      <w:proofErr w:type="spellEnd"/>
    </w:p>
    <w:p w14:paraId="2B53F0F9" w14:textId="3C1E9CEC" w:rsidR="002509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Velký autobus</w:t>
      </w:r>
      <w:r w:rsidRPr="00456A0D">
        <w:rPr>
          <w:rFonts w:cs="Arial"/>
          <w:bCs/>
          <w:shd w:val="clear" w:color="auto" w:fill="FFFFFF"/>
        </w:rPr>
        <w:tab/>
        <w:t>V</w:t>
      </w:r>
    </w:p>
    <w:p w14:paraId="4E505965" w14:textId="77777777"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Střední autobus </w:t>
      </w:r>
      <w:r w:rsidRPr="00456A0D">
        <w:rPr>
          <w:rFonts w:cs="Arial"/>
          <w:bCs/>
          <w:shd w:val="clear" w:color="auto" w:fill="FFFFFF"/>
        </w:rPr>
        <w:tab/>
        <w:t>S</w:t>
      </w:r>
    </w:p>
    <w:p w14:paraId="795A9CB9" w14:textId="21B1DB3C" w:rsidR="0025090D" w:rsidRPr="00456A0D" w:rsidRDefault="00400A8A" w:rsidP="000F0CEA">
      <w:pPr>
        <w:spacing w:before="120" w:after="120" w:line="360" w:lineRule="auto"/>
        <w:jc w:val="both"/>
        <w:rPr>
          <w:rFonts w:ascii="Arial" w:hAnsi="Arial" w:cs="Arial"/>
          <w:bCs/>
          <w:shd w:val="clear" w:color="auto" w:fill="FFFFFF"/>
        </w:rPr>
      </w:pPr>
      <w:r>
        <w:rPr>
          <w:rFonts w:ascii="Arial" w:hAnsi="Arial" w:cs="Arial"/>
          <w:bCs/>
          <w:shd w:val="clear" w:color="auto" w:fill="FFFFFF"/>
        </w:rPr>
        <w:t>A dále z</w:t>
      </w:r>
      <w:r w:rsidR="0025090D" w:rsidRPr="00456A0D">
        <w:rPr>
          <w:rFonts w:ascii="Arial" w:hAnsi="Arial" w:cs="Arial"/>
          <w:bCs/>
          <w:shd w:val="clear" w:color="auto" w:fill="FFFFFF"/>
        </w:rPr>
        <w:t> hlediska provedení:</w:t>
      </w:r>
    </w:p>
    <w:p w14:paraId="243B6230" w14:textId="55CB89FC"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w:t>
      </w:r>
      <w:r w:rsidR="00417CF3">
        <w:rPr>
          <w:rFonts w:cs="Arial"/>
          <w:bCs/>
          <w:shd w:val="clear" w:color="auto" w:fill="FFFFFF"/>
        </w:rPr>
        <w:t xml:space="preserve"> </w:t>
      </w:r>
      <w:r w:rsidRPr="00456A0D">
        <w:rPr>
          <w:rFonts w:cs="Arial"/>
          <w:bCs/>
          <w:shd w:val="clear" w:color="auto" w:fill="FFFFFF"/>
        </w:rPr>
        <w:t>částečně nízkopodlažní</w:t>
      </w:r>
      <w:r w:rsidRPr="00456A0D">
        <w:rPr>
          <w:rFonts w:cs="Arial"/>
          <w:bCs/>
          <w:shd w:val="clear" w:color="auto" w:fill="FFFFFF"/>
          <w:vertAlign w:val="superscript"/>
        </w:rPr>
        <w:footnoteReference w:id="2"/>
      </w:r>
      <w:r w:rsidRPr="00456A0D">
        <w:rPr>
          <w:rFonts w:cs="Arial"/>
          <w:bCs/>
          <w:shd w:val="clear" w:color="auto" w:fill="FFFFFF"/>
          <w:vertAlign w:val="superscript"/>
        </w:rPr>
        <w:tab/>
      </w:r>
      <w:r w:rsidR="00417CF3">
        <w:rPr>
          <w:rFonts w:cs="Arial"/>
          <w:bCs/>
          <w:shd w:val="clear" w:color="auto" w:fill="FFFFFF"/>
        </w:rPr>
        <w:t xml:space="preserve"> </w:t>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sidRPr="00456A0D">
        <w:rPr>
          <w:rFonts w:cs="Arial"/>
          <w:bCs/>
          <w:shd w:val="clear" w:color="auto" w:fill="FFFFFF"/>
        </w:rPr>
        <w:tab/>
      </w:r>
      <w:r w:rsidR="00417CF3" w:rsidRPr="00456A0D">
        <w:rPr>
          <w:rFonts w:cs="Arial"/>
          <w:bCs/>
          <w:shd w:val="clear" w:color="auto" w:fill="FFFFFF"/>
        </w:rPr>
        <w:tab/>
      </w:r>
      <w:r w:rsidR="00417CF3">
        <w:rPr>
          <w:rFonts w:cs="Arial"/>
          <w:bCs/>
          <w:shd w:val="clear" w:color="auto" w:fill="FFFFFF"/>
        </w:rPr>
        <w:t xml:space="preserve">     </w:t>
      </w:r>
      <w:r w:rsidRPr="00456A0D">
        <w:rPr>
          <w:rFonts w:cs="Arial"/>
          <w:bCs/>
          <w:shd w:val="clear" w:color="auto" w:fill="FFFFFF"/>
        </w:rPr>
        <w:t>N</w:t>
      </w:r>
      <w:r w:rsidR="00417CF3">
        <w:rPr>
          <w:rFonts w:cs="Arial"/>
          <w:bCs/>
          <w:shd w:val="clear" w:color="auto" w:fill="FFFFFF"/>
        </w:rPr>
        <w:tab/>
      </w:r>
    </w:p>
    <w:p w14:paraId="1532A461" w14:textId="76AAA469"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 standardního provedení</w:t>
      </w:r>
      <w:r w:rsidRPr="00456A0D">
        <w:rPr>
          <w:rFonts w:cs="Arial"/>
          <w:bCs/>
          <w:shd w:val="clear" w:color="auto" w:fill="FFFFFF"/>
        </w:rPr>
        <w:tab/>
      </w:r>
      <w:r w:rsidR="00417CF3">
        <w:rPr>
          <w:rFonts w:cs="Arial"/>
          <w:bCs/>
          <w:shd w:val="clear" w:color="auto" w:fill="FFFFFF"/>
        </w:rPr>
        <w:t xml:space="preserve"> </w:t>
      </w:r>
      <w:r w:rsidR="00417CF3">
        <w:rPr>
          <w:rFonts w:cs="Arial"/>
          <w:bCs/>
          <w:shd w:val="clear" w:color="auto" w:fill="FFFFFF"/>
        </w:rPr>
        <w:tab/>
        <w:t xml:space="preserve">     </w:t>
      </w:r>
      <w:r w:rsidRPr="00456A0D">
        <w:rPr>
          <w:rFonts w:cs="Arial"/>
          <w:bCs/>
          <w:shd w:val="clear" w:color="auto" w:fill="FFFFFF"/>
        </w:rPr>
        <w:t>S</w:t>
      </w:r>
      <w:r w:rsidR="005F3823">
        <w:rPr>
          <w:rStyle w:val="Znakapoznpodarou"/>
          <w:rFonts w:cs="Arial"/>
          <w:bCs/>
          <w:shd w:val="clear" w:color="auto" w:fill="FFFFFF"/>
        </w:rPr>
        <w:footnoteReference w:id="3"/>
      </w:r>
    </w:p>
    <w:p w14:paraId="52D8E804" w14:textId="77777777" w:rsidR="0025090D" w:rsidRPr="00456A0D" w:rsidRDefault="0025090D" w:rsidP="000F0CEA">
      <w:pPr>
        <w:spacing w:before="120" w:after="120" w:line="360" w:lineRule="auto"/>
        <w:ind w:firstLine="284"/>
        <w:jc w:val="both"/>
        <w:rPr>
          <w:rFonts w:ascii="Arial" w:hAnsi="Arial" w:cs="Arial"/>
          <w:bCs/>
          <w:i/>
          <w:shd w:val="clear" w:color="auto" w:fill="FFFFFF"/>
        </w:rPr>
      </w:pPr>
      <w:r w:rsidRPr="00456A0D">
        <w:rPr>
          <w:rFonts w:ascii="Arial" w:hAnsi="Arial" w:cs="Arial"/>
          <w:bCs/>
          <w:i/>
          <w:shd w:val="clear" w:color="auto" w:fill="FFFFFF"/>
        </w:rPr>
        <w:t>Poznámka: příklad značení (V-N) – vozidlo kategorie velké vozidlo, provedení nízkopodlažní</w:t>
      </w:r>
    </w:p>
    <w:p w14:paraId="6649C5EE" w14:textId="77777777" w:rsidR="0025090D" w:rsidRPr="00456A0D" w:rsidRDefault="0025090D" w:rsidP="000F0CE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5C162F90"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w:t>
      </w:r>
      <w:r w:rsidR="00EF756D">
        <w:rPr>
          <w:rFonts w:cs="Arial"/>
          <w:bCs/>
          <w:shd w:val="clear" w:color="auto" w:fill="FFFFFF"/>
        </w:rPr>
        <w:t xml:space="preserve"> </w:t>
      </w:r>
      <w:r w:rsidRPr="00456A0D">
        <w:rPr>
          <w:rFonts w:cs="Arial"/>
          <w:bCs/>
          <w:shd w:val="clear" w:color="auto" w:fill="FFFFFF"/>
        </w:rPr>
        <w:t>vozidla</w:t>
      </w:r>
    </w:p>
    <w:p w14:paraId="2715F8DC" w14:textId="2504FA9A" w:rsidR="0025090D" w:rsidRDefault="0025090D" w:rsidP="000F0CEA">
      <w:pPr>
        <w:spacing w:before="120" w:after="120" w:line="360" w:lineRule="auto"/>
        <w:ind w:firstLine="284"/>
        <w:jc w:val="both"/>
        <w:rPr>
          <w:rFonts w:ascii="Arial" w:hAnsi="Arial" w:cs="Arial"/>
          <w:bCs/>
          <w:shd w:val="clear" w:color="auto" w:fill="FFFFFF"/>
        </w:rPr>
      </w:pPr>
    </w:p>
    <w:p w14:paraId="250816A8" w14:textId="6E010DBD" w:rsidR="0037034E" w:rsidRPr="00456A0D" w:rsidRDefault="0037034E" w:rsidP="000F0CEA">
      <w:pPr>
        <w:spacing w:before="120" w:after="120" w:line="360" w:lineRule="auto"/>
        <w:ind w:firstLine="284"/>
        <w:jc w:val="both"/>
        <w:rPr>
          <w:rFonts w:ascii="Arial" w:hAnsi="Arial" w:cs="Arial"/>
          <w:bCs/>
          <w:shd w:val="clear" w:color="auto" w:fill="FFFFFF"/>
        </w:rPr>
      </w:pPr>
      <w:bookmarkStart w:id="3" w:name="_Hlk62398448"/>
      <w:bookmarkStart w:id="4" w:name="_Hlk136544695"/>
      <w:r>
        <w:rPr>
          <w:rFonts w:ascii="Arial" w:hAnsi="Arial" w:cs="Arial"/>
          <w:bCs/>
          <w:shd w:val="clear" w:color="auto" w:fill="FFFFFF"/>
        </w:rPr>
        <w:t xml:space="preserve">Za </w:t>
      </w:r>
      <w:r w:rsidR="00EF756D">
        <w:rPr>
          <w:rFonts w:ascii="Arial" w:hAnsi="Arial" w:cs="Arial"/>
          <w:bCs/>
          <w:shd w:val="clear" w:color="auto" w:fill="FFFFFF"/>
        </w:rPr>
        <w:t xml:space="preserve">nové vozidlo </w:t>
      </w:r>
      <w:r>
        <w:rPr>
          <w:rFonts w:ascii="Arial" w:hAnsi="Arial" w:cs="Arial"/>
          <w:bCs/>
          <w:shd w:val="clear" w:color="auto" w:fill="FFFFFF"/>
        </w:rPr>
        <w:t xml:space="preserve">se </w:t>
      </w:r>
      <w:r w:rsidR="00EF756D">
        <w:rPr>
          <w:rFonts w:ascii="Arial" w:hAnsi="Arial" w:cs="Arial"/>
          <w:bCs/>
          <w:shd w:val="clear" w:color="auto" w:fill="FFFFFF"/>
        </w:rPr>
        <w:t>považuje vozidlo</w:t>
      </w:r>
      <w:bookmarkStart w:id="5" w:name="_Hlk136544709"/>
      <w:r w:rsidR="00EF756D" w:rsidRPr="00EF756D">
        <w:rPr>
          <w:rFonts w:ascii="Arial" w:hAnsi="Arial" w:cs="Arial"/>
          <w:bCs/>
          <w:shd w:val="clear" w:color="auto" w:fill="FFFFFF"/>
        </w:rPr>
        <w:t>,</w:t>
      </w:r>
      <w:r w:rsidR="00F959F8">
        <w:rPr>
          <w:rFonts w:ascii="Arial" w:hAnsi="Arial" w:cs="Arial"/>
          <w:bCs/>
          <w:shd w:val="clear" w:color="auto" w:fill="FFFFFF"/>
        </w:rPr>
        <w:t xml:space="preserve"> pořízené pro </w:t>
      </w:r>
      <w:r w:rsidR="00DC5166">
        <w:rPr>
          <w:rFonts w:ascii="Arial" w:hAnsi="Arial" w:cs="Arial"/>
          <w:bCs/>
          <w:shd w:val="clear" w:color="auto" w:fill="FFFFFF"/>
        </w:rPr>
        <w:t>plnění</w:t>
      </w:r>
      <w:r w:rsidR="00F959F8">
        <w:rPr>
          <w:rFonts w:ascii="Arial" w:hAnsi="Arial" w:cs="Arial"/>
          <w:bCs/>
          <w:shd w:val="clear" w:color="auto" w:fill="FFFFFF"/>
        </w:rPr>
        <w:t xml:space="preserve"> smlouvy na veřejnou zakázku,</w:t>
      </w:r>
      <w:bookmarkEnd w:id="5"/>
      <w:r w:rsidR="00EF756D" w:rsidRPr="00EF756D">
        <w:rPr>
          <w:rFonts w:ascii="Arial" w:hAnsi="Arial" w:cs="Arial"/>
          <w:bCs/>
          <w:shd w:val="clear" w:color="auto" w:fill="FFFFFF"/>
        </w:rPr>
        <w:t xml:space="preserve">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w:t>
      </w:r>
      <w:bookmarkStart w:id="6" w:name="_Hlk136544725"/>
      <w:r w:rsidR="00F959F8">
        <w:rPr>
          <w:rFonts w:ascii="Arial" w:hAnsi="Arial" w:cs="Arial"/>
          <w:bCs/>
          <w:shd w:val="clear" w:color="auto" w:fill="FFFFFF"/>
        </w:rPr>
        <w:t xml:space="preserve">předchází </w:t>
      </w:r>
      <w:bookmarkEnd w:id="6"/>
      <w:r w:rsidR="00EF756D" w:rsidRPr="00EF756D">
        <w:rPr>
          <w:rFonts w:ascii="Arial" w:hAnsi="Arial" w:cs="Arial"/>
          <w:bCs/>
          <w:shd w:val="clear" w:color="auto" w:fill="FFFFFF"/>
        </w:rPr>
        <w:t>datu „Zahájení provozu“</w:t>
      </w:r>
      <w:r w:rsidR="00F959F8">
        <w:rPr>
          <w:rFonts w:ascii="Arial" w:hAnsi="Arial" w:cs="Arial"/>
          <w:bCs/>
          <w:shd w:val="clear" w:color="auto" w:fill="FFFFFF"/>
        </w:rPr>
        <w:t xml:space="preserve"> </w:t>
      </w:r>
      <w:r w:rsidR="00EF756D" w:rsidRPr="00EF756D">
        <w:rPr>
          <w:rFonts w:ascii="Arial" w:hAnsi="Arial" w:cs="Arial"/>
          <w:bCs/>
          <w:shd w:val="clear" w:color="auto" w:fill="FFFFFF"/>
        </w:rPr>
        <w:t>definované</w:t>
      </w:r>
      <w:r w:rsidR="00DC5166">
        <w:rPr>
          <w:rFonts w:ascii="Arial" w:hAnsi="Arial" w:cs="Arial"/>
          <w:bCs/>
          <w:shd w:val="clear" w:color="auto" w:fill="FFFFFF"/>
        </w:rPr>
        <w:t>m</w:t>
      </w:r>
      <w:r w:rsidR="00EF756D" w:rsidRPr="00EF756D">
        <w:rPr>
          <w:rFonts w:ascii="Arial" w:hAnsi="Arial" w:cs="Arial"/>
          <w:bCs/>
          <w:shd w:val="clear" w:color="auto" w:fill="FFFFFF"/>
        </w:rPr>
        <w:t xml:space="preserve"> ve </w:t>
      </w:r>
      <w:r w:rsidR="00EF756D">
        <w:rPr>
          <w:rFonts w:ascii="Arial" w:hAnsi="Arial" w:cs="Arial"/>
          <w:bCs/>
          <w:shd w:val="clear" w:color="auto" w:fill="FFFFFF"/>
        </w:rPr>
        <w:t>s</w:t>
      </w:r>
      <w:r w:rsidR="00EF756D" w:rsidRPr="00EF756D">
        <w:rPr>
          <w:rFonts w:ascii="Arial" w:hAnsi="Arial" w:cs="Arial"/>
          <w:bCs/>
          <w:shd w:val="clear" w:color="auto" w:fill="FFFFFF"/>
        </w:rPr>
        <w:t>mlouvě</w:t>
      </w:r>
      <w:r w:rsidR="00F959F8">
        <w:rPr>
          <w:rFonts w:ascii="Arial" w:hAnsi="Arial" w:cs="Arial"/>
          <w:bCs/>
          <w:shd w:val="clear" w:color="auto" w:fill="FFFFFF"/>
        </w:rPr>
        <w:t xml:space="preserve"> </w:t>
      </w:r>
      <w:bookmarkStart w:id="7" w:name="_Hlk136544748"/>
      <w:r w:rsidR="00F959F8">
        <w:rPr>
          <w:rFonts w:ascii="Arial" w:hAnsi="Arial" w:cs="Arial"/>
          <w:bCs/>
          <w:shd w:val="clear" w:color="auto" w:fill="FFFFFF"/>
        </w:rPr>
        <w:t>nejvíce o dva měsíce</w:t>
      </w:r>
      <w:r w:rsidR="00DC5166">
        <w:rPr>
          <w:rFonts w:ascii="Arial" w:hAnsi="Arial" w:cs="Arial"/>
          <w:bCs/>
          <w:shd w:val="clear" w:color="auto" w:fill="FFFFFF"/>
        </w:rPr>
        <w:t xml:space="preserve"> (včetně)</w:t>
      </w:r>
      <w:r w:rsidR="00F959F8">
        <w:rPr>
          <w:rFonts w:ascii="Arial" w:hAnsi="Arial" w:cs="Arial"/>
          <w:bCs/>
          <w:shd w:val="clear" w:color="auto" w:fill="FFFFFF"/>
        </w:rPr>
        <w:t>.</w:t>
      </w:r>
      <w:r w:rsidR="00EF756D" w:rsidRPr="00EF756D">
        <w:rPr>
          <w:rFonts w:ascii="Arial" w:hAnsi="Arial" w:cs="Arial"/>
          <w:bCs/>
          <w:shd w:val="clear" w:color="auto" w:fill="FFFFFF"/>
        </w:rPr>
        <w:t xml:space="preserve"> </w:t>
      </w:r>
      <w:bookmarkEnd w:id="3"/>
      <w:bookmarkEnd w:id="7"/>
      <w:r w:rsidR="00EF756D">
        <w:rPr>
          <w:rFonts w:ascii="Arial" w:hAnsi="Arial" w:cs="Arial"/>
          <w:bCs/>
          <w:shd w:val="clear" w:color="auto" w:fill="FFFFFF"/>
        </w:rPr>
        <w:t>Za starší vozidlo se 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w:t>
      </w:r>
      <w:r w:rsidR="005D76C5">
        <w:rPr>
          <w:rFonts w:ascii="Arial" w:hAnsi="Arial" w:cs="Arial"/>
          <w:bCs/>
          <w:shd w:val="clear" w:color="auto" w:fill="FFFFFF"/>
        </w:rPr>
        <w:t xml:space="preserve">o více než dva měsíce </w:t>
      </w:r>
      <w:r w:rsidR="00EF756D">
        <w:rPr>
          <w:rFonts w:ascii="Arial" w:hAnsi="Arial" w:cs="Arial"/>
          <w:bCs/>
          <w:shd w:val="clear" w:color="auto" w:fill="FFFFFF"/>
        </w:rPr>
        <w:t>nižší</w:t>
      </w:r>
      <w:r w:rsidR="00EF756D" w:rsidRPr="00EF756D">
        <w:rPr>
          <w:rFonts w:ascii="Arial" w:hAnsi="Arial" w:cs="Arial"/>
          <w:bCs/>
          <w:shd w:val="clear" w:color="auto" w:fill="FFFFFF"/>
        </w:rPr>
        <w:t xml:space="preserve">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bookmarkEnd w:id="4"/>
    </w:p>
    <w:p w14:paraId="7A395A8A" w14:textId="77777777" w:rsidR="00215202" w:rsidRDefault="00215202" w:rsidP="000F0CEA">
      <w:pPr>
        <w:spacing w:before="120" w:after="120" w:line="360" w:lineRule="auto"/>
        <w:jc w:val="both"/>
        <w:rPr>
          <w:rFonts w:ascii="Arial" w:hAnsi="Arial" w:cs="Arial"/>
          <w:bCs/>
          <w:shd w:val="clear" w:color="auto" w:fill="FFFFFF"/>
        </w:rPr>
      </w:pPr>
    </w:p>
    <w:p w14:paraId="05535194" w14:textId="77777777" w:rsidR="00215202" w:rsidRDefault="00215202" w:rsidP="000F0CEA">
      <w:pPr>
        <w:spacing w:before="120" w:after="120" w:line="360" w:lineRule="auto"/>
        <w:jc w:val="both"/>
        <w:rPr>
          <w:rFonts w:ascii="Arial" w:hAnsi="Arial" w:cs="Arial"/>
          <w:bCs/>
          <w:shd w:val="clear" w:color="auto" w:fill="FFFFFF"/>
        </w:rPr>
      </w:pPr>
      <w:r>
        <w:rPr>
          <w:rFonts w:ascii="Arial" w:hAnsi="Arial" w:cs="Arial"/>
          <w:bCs/>
          <w:shd w:val="clear" w:color="auto" w:fill="FFFFFF"/>
        </w:rPr>
        <w:lastRenderedPageBreak/>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1984"/>
        <w:gridCol w:w="2688"/>
      </w:tblGrid>
      <w:tr w:rsidR="00215202" w14:paraId="37BB739F" w14:textId="77777777" w:rsidTr="00812A8F">
        <w:tc>
          <w:tcPr>
            <w:tcW w:w="4390" w:type="dxa"/>
            <w:vAlign w:val="center"/>
          </w:tcPr>
          <w:p w14:paraId="686D4E8A" w14:textId="77777777" w:rsidR="00215202" w:rsidRPr="00D57A47" w:rsidRDefault="00215202" w:rsidP="000F0CEA">
            <w:pPr>
              <w:spacing w:line="360" w:lineRule="auto"/>
              <w:jc w:val="both"/>
              <w:rPr>
                <w:rFonts w:ascii="Arial" w:hAnsi="Arial" w:cs="Arial"/>
                <w:bCs/>
                <w:shd w:val="clear" w:color="auto" w:fill="FFFFFF"/>
              </w:rPr>
            </w:pPr>
            <w:r w:rsidRPr="00D57A47">
              <w:rPr>
                <w:rFonts w:ascii="Arial" w:hAnsi="Arial" w:cs="Arial"/>
                <w:bCs/>
                <w:shd w:val="clear" w:color="auto" w:fill="FFFFFF"/>
              </w:rPr>
              <w:t>Oblast</w:t>
            </w:r>
          </w:p>
        </w:tc>
        <w:tc>
          <w:tcPr>
            <w:tcW w:w="1984" w:type="dxa"/>
            <w:vAlign w:val="center"/>
          </w:tcPr>
          <w:p w14:paraId="446AF1AE" w14:textId="77777777" w:rsidR="00215202" w:rsidRPr="00D57A47" w:rsidRDefault="00215202" w:rsidP="000F0CEA">
            <w:pPr>
              <w:spacing w:line="360" w:lineRule="auto"/>
              <w:jc w:val="both"/>
              <w:rPr>
                <w:rFonts w:ascii="Arial" w:hAnsi="Arial" w:cs="Arial"/>
                <w:bCs/>
                <w:shd w:val="clear" w:color="auto" w:fill="FFFFFF"/>
              </w:rPr>
            </w:pPr>
            <w:r w:rsidRPr="00D57A47">
              <w:rPr>
                <w:rFonts w:ascii="Arial" w:hAnsi="Arial" w:cs="Arial"/>
                <w:bCs/>
                <w:shd w:val="clear" w:color="auto" w:fill="FFFFFF"/>
              </w:rPr>
              <w:t>Číslo oblasti</w:t>
            </w:r>
          </w:p>
        </w:tc>
        <w:tc>
          <w:tcPr>
            <w:tcW w:w="2688" w:type="dxa"/>
            <w:vAlign w:val="center"/>
          </w:tcPr>
          <w:p w14:paraId="55C6691D" w14:textId="77777777" w:rsidR="00215202" w:rsidRPr="00D57A47" w:rsidRDefault="00215202" w:rsidP="000F0CEA">
            <w:pPr>
              <w:spacing w:line="360" w:lineRule="auto"/>
              <w:jc w:val="both"/>
              <w:rPr>
                <w:rFonts w:ascii="Arial" w:hAnsi="Arial" w:cs="Arial"/>
                <w:bCs/>
                <w:shd w:val="clear" w:color="auto" w:fill="FFFFFF"/>
              </w:rPr>
            </w:pPr>
            <w:r w:rsidRPr="00D57A47">
              <w:rPr>
                <w:rFonts w:ascii="Arial" w:hAnsi="Arial" w:cs="Arial"/>
                <w:bCs/>
                <w:shd w:val="clear" w:color="auto" w:fill="FFFFFF"/>
              </w:rPr>
              <w:t>Min. počet vozidel</w:t>
            </w:r>
          </w:p>
        </w:tc>
      </w:tr>
      <w:tr w:rsidR="00215202" w14:paraId="5F4B6E2F" w14:textId="77777777" w:rsidTr="00812A8F">
        <w:tc>
          <w:tcPr>
            <w:tcW w:w="4390" w:type="dxa"/>
          </w:tcPr>
          <w:p w14:paraId="2D4F7ECB" w14:textId="77777777" w:rsidR="00215202" w:rsidRPr="00D57A47" w:rsidRDefault="00215202" w:rsidP="000F0CEA">
            <w:pPr>
              <w:spacing w:line="360" w:lineRule="auto"/>
              <w:jc w:val="both"/>
              <w:rPr>
                <w:rFonts w:ascii="Arial" w:hAnsi="Arial" w:cs="Arial"/>
                <w:bCs/>
                <w:shd w:val="clear" w:color="auto" w:fill="FFFFFF"/>
              </w:rPr>
            </w:pPr>
            <w:proofErr w:type="spellStart"/>
            <w:r w:rsidRPr="00D57A47">
              <w:rPr>
                <w:rFonts w:ascii="Arial" w:hAnsi="Arial" w:cs="Arial"/>
              </w:rPr>
              <w:t>Bystřicko</w:t>
            </w:r>
            <w:proofErr w:type="spellEnd"/>
            <w:r w:rsidRPr="00D57A47">
              <w:rPr>
                <w:rFonts w:ascii="Arial" w:hAnsi="Arial" w:cs="Arial"/>
              </w:rPr>
              <w:t xml:space="preserve"> a </w:t>
            </w:r>
            <w:proofErr w:type="spellStart"/>
            <w:r w:rsidRPr="00D57A47">
              <w:rPr>
                <w:rFonts w:ascii="Arial" w:hAnsi="Arial" w:cs="Arial"/>
              </w:rPr>
              <w:t>Velkomeziříčsko</w:t>
            </w:r>
            <w:proofErr w:type="spellEnd"/>
          </w:p>
        </w:tc>
        <w:tc>
          <w:tcPr>
            <w:tcW w:w="1984" w:type="dxa"/>
          </w:tcPr>
          <w:p w14:paraId="5DBFF807" w14:textId="77777777" w:rsidR="00215202" w:rsidRPr="00D57A47" w:rsidRDefault="00215202" w:rsidP="000F0CEA">
            <w:pPr>
              <w:spacing w:line="360" w:lineRule="auto"/>
              <w:jc w:val="both"/>
              <w:rPr>
                <w:rFonts w:ascii="Arial" w:hAnsi="Arial" w:cs="Arial"/>
                <w:bCs/>
                <w:shd w:val="clear" w:color="auto" w:fill="FFFFFF"/>
              </w:rPr>
            </w:pPr>
            <w:r w:rsidRPr="00D57A47">
              <w:rPr>
                <w:rFonts w:ascii="Arial" w:hAnsi="Arial" w:cs="Arial"/>
              </w:rPr>
              <w:t>1</w:t>
            </w:r>
          </w:p>
        </w:tc>
        <w:tc>
          <w:tcPr>
            <w:tcW w:w="2688" w:type="dxa"/>
          </w:tcPr>
          <w:p w14:paraId="289B0CEB" w14:textId="53E7A297" w:rsidR="00215202" w:rsidRPr="00D57A47" w:rsidRDefault="00215202" w:rsidP="000F0CEA">
            <w:pPr>
              <w:spacing w:line="360" w:lineRule="auto"/>
              <w:jc w:val="both"/>
              <w:rPr>
                <w:rFonts w:ascii="Arial" w:hAnsi="Arial" w:cs="Arial"/>
                <w:bCs/>
                <w:shd w:val="clear" w:color="auto" w:fill="FFFFFF"/>
              </w:rPr>
            </w:pPr>
            <w:r w:rsidRPr="00D57A47">
              <w:rPr>
                <w:rFonts w:ascii="Arial" w:hAnsi="Arial" w:cs="Arial"/>
              </w:rPr>
              <w:t>47</w:t>
            </w:r>
          </w:p>
        </w:tc>
      </w:tr>
    </w:tbl>
    <w:p w14:paraId="35E249E5" w14:textId="77045D01" w:rsidR="00C11480" w:rsidRDefault="00C11480" w:rsidP="000F0CEA">
      <w:pPr>
        <w:jc w:val="both"/>
        <w:rPr>
          <w:rFonts w:ascii="Arial" w:hAnsi="Arial" w:cs="Arial"/>
          <w:bCs/>
          <w:shd w:val="clear" w:color="auto" w:fill="FFFFFF"/>
        </w:rPr>
      </w:pPr>
    </w:p>
    <w:p w14:paraId="096AE8C4" w14:textId="0C955A6F" w:rsidR="00BF51D8" w:rsidRDefault="00BF51D8" w:rsidP="000F0CEA">
      <w:pPr>
        <w:jc w:val="both"/>
        <w:rPr>
          <w:rFonts w:ascii="Arial" w:hAnsi="Arial" w:cs="Arial"/>
          <w:bCs/>
          <w:shd w:val="clear" w:color="auto" w:fill="FFFFFF"/>
        </w:rPr>
      </w:pPr>
      <w:r>
        <w:rPr>
          <w:rFonts w:ascii="Arial" w:hAnsi="Arial" w:cs="Arial"/>
          <w:bCs/>
          <w:shd w:val="clear" w:color="auto" w:fill="FFFFFF"/>
        </w:rPr>
        <w:t>Minimální počet vozidel 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rovozní zálohy</w:t>
      </w:r>
      <w:r>
        <w:rPr>
          <w:rFonts w:ascii="Arial" w:hAnsi="Arial" w:cs="Arial"/>
          <w:bCs/>
          <w:shd w:val="clear" w:color="auto" w:fill="FFFFFF"/>
        </w:rPr>
        <w:t xml:space="preserve"> ke dni podpisu smlouvy: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1559"/>
        <w:gridCol w:w="1985"/>
        <w:gridCol w:w="1979"/>
      </w:tblGrid>
      <w:tr w:rsidR="002C17FC" w14:paraId="77041565" w14:textId="77777777" w:rsidTr="00812A8F">
        <w:tc>
          <w:tcPr>
            <w:tcW w:w="3539" w:type="dxa"/>
            <w:vAlign w:val="center"/>
          </w:tcPr>
          <w:p w14:paraId="5E5AF744" w14:textId="77777777" w:rsidR="002C17FC" w:rsidRPr="00D57A47" w:rsidRDefault="002C17FC" w:rsidP="000F0CEA">
            <w:pPr>
              <w:spacing w:line="360" w:lineRule="auto"/>
              <w:jc w:val="both"/>
              <w:rPr>
                <w:rFonts w:ascii="Arial" w:hAnsi="Arial" w:cs="Arial"/>
                <w:bCs/>
                <w:shd w:val="clear" w:color="auto" w:fill="FFFFFF"/>
              </w:rPr>
            </w:pPr>
            <w:r w:rsidRPr="00D57A47">
              <w:rPr>
                <w:rFonts w:ascii="Arial" w:hAnsi="Arial" w:cs="Arial"/>
              </w:rPr>
              <w:t>Oblast</w:t>
            </w:r>
          </w:p>
        </w:tc>
        <w:tc>
          <w:tcPr>
            <w:tcW w:w="1559" w:type="dxa"/>
            <w:vAlign w:val="center"/>
          </w:tcPr>
          <w:p w14:paraId="62CCC7CA" w14:textId="77777777" w:rsidR="002C17FC" w:rsidRPr="00D57A47" w:rsidRDefault="002C17FC" w:rsidP="000F0CEA">
            <w:pPr>
              <w:spacing w:line="360" w:lineRule="auto"/>
              <w:jc w:val="both"/>
              <w:rPr>
                <w:rFonts w:ascii="Arial" w:hAnsi="Arial" w:cs="Arial"/>
                <w:bCs/>
                <w:shd w:val="clear" w:color="auto" w:fill="FFFFFF"/>
              </w:rPr>
            </w:pPr>
            <w:r w:rsidRPr="00D57A47">
              <w:rPr>
                <w:rFonts w:ascii="Arial" w:hAnsi="Arial" w:cs="Arial"/>
              </w:rPr>
              <w:t>Číslo oblasti</w:t>
            </w:r>
          </w:p>
        </w:tc>
        <w:tc>
          <w:tcPr>
            <w:tcW w:w="1985" w:type="dxa"/>
            <w:vAlign w:val="center"/>
          </w:tcPr>
          <w:p w14:paraId="65197349" w14:textId="77777777" w:rsidR="002C17FC" w:rsidRPr="00D57A47" w:rsidRDefault="002C17FC" w:rsidP="000F0CEA">
            <w:pPr>
              <w:spacing w:line="360" w:lineRule="auto"/>
              <w:jc w:val="both"/>
              <w:rPr>
                <w:rFonts w:ascii="Arial" w:hAnsi="Arial" w:cs="Arial"/>
                <w:bCs/>
                <w:shd w:val="clear" w:color="auto" w:fill="FFFFFF"/>
              </w:rPr>
            </w:pPr>
            <w:r w:rsidRPr="00D57A47">
              <w:rPr>
                <w:rFonts w:ascii="Arial" w:hAnsi="Arial" w:cs="Arial"/>
                <w:bCs/>
                <w:shd w:val="clear" w:color="auto" w:fill="FFFFFF"/>
              </w:rPr>
              <w:t>Min. počet vozidel operativní zálohy</w:t>
            </w:r>
          </w:p>
        </w:tc>
        <w:tc>
          <w:tcPr>
            <w:tcW w:w="1979" w:type="dxa"/>
            <w:vAlign w:val="center"/>
          </w:tcPr>
          <w:p w14:paraId="1C68AEBC" w14:textId="77777777" w:rsidR="002C17FC" w:rsidRPr="00D57A47" w:rsidRDefault="002C17FC" w:rsidP="000F0CEA">
            <w:pPr>
              <w:spacing w:line="360" w:lineRule="auto"/>
              <w:jc w:val="both"/>
              <w:rPr>
                <w:rFonts w:ascii="Arial" w:hAnsi="Arial" w:cs="Arial"/>
                <w:bCs/>
                <w:shd w:val="clear" w:color="auto" w:fill="FFFFFF"/>
              </w:rPr>
            </w:pPr>
            <w:r w:rsidRPr="00D57A47">
              <w:rPr>
                <w:rFonts w:ascii="Arial" w:hAnsi="Arial" w:cs="Arial"/>
                <w:bCs/>
                <w:shd w:val="clear" w:color="auto" w:fill="FFFFFF"/>
              </w:rPr>
              <w:t>Min. počet vozidel provozní zálohy</w:t>
            </w:r>
          </w:p>
        </w:tc>
      </w:tr>
      <w:tr w:rsidR="002C17FC" w14:paraId="2648F0DF" w14:textId="77777777" w:rsidTr="00812A8F">
        <w:tc>
          <w:tcPr>
            <w:tcW w:w="3539" w:type="dxa"/>
            <w:vAlign w:val="center"/>
          </w:tcPr>
          <w:p w14:paraId="72B5BF3F" w14:textId="77777777" w:rsidR="002C17FC" w:rsidRPr="00D57A47" w:rsidRDefault="002C17FC" w:rsidP="000F0CEA">
            <w:pPr>
              <w:spacing w:line="360" w:lineRule="auto"/>
              <w:jc w:val="both"/>
              <w:rPr>
                <w:rFonts w:ascii="Arial" w:hAnsi="Arial" w:cs="Arial"/>
                <w:bCs/>
                <w:shd w:val="clear" w:color="auto" w:fill="FFFFFF"/>
              </w:rPr>
            </w:pPr>
            <w:proofErr w:type="spellStart"/>
            <w:r w:rsidRPr="00D57A47">
              <w:rPr>
                <w:rFonts w:ascii="Arial" w:hAnsi="Arial" w:cs="Arial"/>
              </w:rPr>
              <w:t>Bystřicko</w:t>
            </w:r>
            <w:proofErr w:type="spellEnd"/>
            <w:r w:rsidRPr="00D57A47">
              <w:rPr>
                <w:rFonts w:ascii="Arial" w:hAnsi="Arial" w:cs="Arial"/>
              </w:rPr>
              <w:t xml:space="preserve"> a </w:t>
            </w:r>
            <w:proofErr w:type="spellStart"/>
            <w:r w:rsidRPr="00D57A47">
              <w:rPr>
                <w:rFonts w:ascii="Arial" w:hAnsi="Arial" w:cs="Arial"/>
              </w:rPr>
              <w:t>Velkomeziříčsko</w:t>
            </w:r>
            <w:proofErr w:type="spellEnd"/>
          </w:p>
        </w:tc>
        <w:tc>
          <w:tcPr>
            <w:tcW w:w="1559" w:type="dxa"/>
            <w:vAlign w:val="center"/>
          </w:tcPr>
          <w:p w14:paraId="4176C1F5" w14:textId="77777777" w:rsidR="002C17FC" w:rsidRPr="00D57A47" w:rsidRDefault="002C17FC" w:rsidP="000F0CEA">
            <w:pPr>
              <w:spacing w:line="360" w:lineRule="auto"/>
              <w:jc w:val="both"/>
              <w:rPr>
                <w:rFonts w:ascii="Arial" w:hAnsi="Arial" w:cs="Arial"/>
                <w:bCs/>
                <w:shd w:val="clear" w:color="auto" w:fill="FFFFFF"/>
              </w:rPr>
            </w:pPr>
            <w:r w:rsidRPr="00D57A47">
              <w:rPr>
                <w:rFonts w:ascii="Arial" w:hAnsi="Arial" w:cs="Arial"/>
              </w:rPr>
              <w:t>1</w:t>
            </w:r>
          </w:p>
        </w:tc>
        <w:tc>
          <w:tcPr>
            <w:tcW w:w="1985" w:type="dxa"/>
          </w:tcPr>
          <w:p w14:paraId="03FBA767" w14:textId="7582F0EE" w:rsidR="002C17FC" w:rsidRPr="00D57A47" w:rsidRDefault="002C17FC" w:rsidP="000F0CEA">
            <w:pPr>
              <w:spacing w:line="360" w:lineRule="auto"/>
              <w:jc w:val="both"/>
              <w:rPr>
                <w:rFonts w:ascii="Arial" w:hAnsi="Arial" w:cs="Arial"/>
                <w:bCs/>
                <w:shd w:val="clear" w:color="auto" w:fill="FFFFFF"/>
              </w:rPr>
            </w:pPr>
            <w:r w:rsidRPr="00D57A47">
              <w:rPr>
                <w:rFonts w:ascii="Arial" w:hAnsi="Arial" w:cs="Arial"/>
              </w:rPr>
              <w:t>2</w:t>
            </w:r>
          </w:p>
        </w:tc>
        <w:tc>
          <w:tcPr>
            <w:tcW w:w="1979" w:type="dxa"/>
          </w:tcPr>
          <w:p w14:paraId="6851D443" w14:textId="19E48E79" w:rsidR="002C17FC" w:rsidRPr="00D57A47" w:rsidRDefault="00741110" w:rsidP="000F0CEA">
            <w:pPr>
              <w:spacing w:line="360" w:lineRule="auto"/>
              <w:jc w:val="both"/>
              <w:rPr>
                <w:rFonts w:ascii="Arial" w:hAnsi="Arial" w:cs="Arial"/>
                <w:bCs/>
                <w:shd w:val="clear" w:color="auto" w:fill="FFFFFF"/>
              </w:rPr>
            </w:pPr>
            <w:r w:rsidRPr="00D57A47">
              <w:rPr>
                <w:rFonts w:ascii="Arial" w:hAnsi="Arial" w:cs="Arial"/>
              </w:rPr>
              <w:t>4</w:t>
            </w:r>
          </w:p>
        </w:tc>
      </w:tr>
    </w:tbl>
    <w:p w14:paraId="07C0FD68" w14:textId="77777777" w:rsidR="003B6252" w:rsidRPr="00456A0D" w:rsidRDefault="003B6252" w:rsidP="000F0CEA">
      <w:pPr>
        <w:jc w:val="both"/>
        <w:rPr>
          <w:rFonts w:ascii="Arial" w:hAnsi="Arial" w:cs="Arial"/>
          <w:bCs/>
          <w:shd w:val="clear" w:color="auto" w:fill="FFFFFF"/>
        </w:rPr>
      </w:pPr>
    </w:p>
    <w:p w14:paraId="4539AC49" w14:textId="77777777" w:rsidR="0025090D" w:rsidRPr="0060009F" w:rsidRDefault="00C11480" w:rsidP="000F0CEA">
      <w:pPr>
        <w:pStyle w:val="Nadpis2"/>
        <w:rPr>
          <w:rFonts w:ascii="Arial" w:hAnsi="Arial" w:cs="Arial"/>
          <w:color w:val="auto"/>
          <w:shd w:val="clear" w:color="auto" w:fill="FFFFFF"/>
        </w:rPr>
      </w:pPr>
      <w:bookmarkStart w:id="8" w:name="_Toc132955278"/>
      <w:r w:rsidRPr="0060009F">
        <w:rPr>
          <w:rFonts w:ascii="Arial" w:hAnsi="Arial" w:cs="Arial"/>
          <w:color w:val="auto"/>
          <w:shd w:val="clear" w:color="auto" w:fill="FFFFFF"/>
        </w:rPr>
        <w:t>Rozčlenění kategorií vozidel</w:t>
      </w:r>
      <w:bookmarkEnd w:id="8"/>
    </w:p>
    <w:p w14:paraId="50933B0B" w14:textId="731B8026" w:rsidR="00C11480" w:rsidRPr="00456A0D" w:rsidRDefault="00C11480" w:rsidP="000F0CEA">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Pro stanovení kategorie vozidel je rozhodující údaj o počtu míst k sezení a počtu míst celkem. Doplňkovým orientačním parametrem je údaj stanovující minimální délku vozidla.</w:t>
      </w:r>
      <w:r w:rsidR="00D44BB2">
        <w:rPr>
          <w:rFonts w:ascii="Arial" w:hAnsi="Arial" w:cs="Arial"/>
          <w:bCs/>
          <w:shd w:val="clear" w:color="auto" w:fill="FFFFFF"/>
        </w:rPr>
        <w:t xml:space="preserve"> Minimální délka vozidla není závazným parametrem a představuje pouze </w:t>
      </w:r>
      <w:r w:rsidR="00374096">
        <w:rPr>
          <w:rFonts w:ascii="Arial" w:hAnsi="Arial" w:cs="Arial"/>
          <w:bCs/>
          <w:shd w:val="clear" w:color="auto" w:fill="FFFFFF"/>
        </w:rPr>
        <w:t>nezávazné vodítko pro dodavatele.</w:t>
      </w:r>
    </w:p>
    <w:tbl>
      <w:tblPr>
        <w:tblW w:w="9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2"/>
        <w:gridCol w:w="3056"/>
        <w:gridCol w:w="1379"/>
        <w:gridCol w:w="1416"/>
        <w:gridCol w:w="1930"/>
      </w:tblGrid>
      <w:tr w:rsidR="00C11480" w:rsidRPr="00456A0D" w14:paraId="1796314F" w14:textId="77777777" w:rsidTr="00812A8F">
        <w:trPr>
          <w:trHeight w:hRule="exact" w:val="582"/>
        </w:trPr>
        <w:tc>
          <w:tcPr>
            <w:tcW w:w="1232" w:type="dxa"/>
            <w:vMerge w:val="restart"/>
            <w:vAlign w:val="center"/>
          </w:tcPr>
          <w:p w14:paraId="3B4CFC9F" w14:textId="77777777" w:rsidR="00C11480" w:rsidRPr="00D57A47" w:rsidRDefault="00C11480" w:rsidP="000F0CEA">
            <w:pPr>
              <w:keepNext/>
              <w:spacing w:before="120" w:after="120" w:line="288" w:lineRule="auto"/>
              <w:jc w:val="both"/>
              <w:rPr>
                <w:rFonts w:ascii="Arial" w:hAnsi="Arial" w:cs="Arial"/>
                <w:b/>
                <w:bCs/>
                <w:shd w:val="clear" w:color="auto" w:fill="FFFFFF"/>
              </w:rPr>
            </w:pPr>
            <w:bookmarkStart w:id="9" w:name="_Hlk61619815"/>
            <w:r w:rsidRPr="00D57A47">
              <w:rPr>
                <w:rFonts w:ascii="Arial" w:hAnsi="Arial" w:cs="Arial"/>
                <w:b/>
                <w:bCs/>
                <w:shd w:val="clear" w:color="auto" w:fill="FFFFFF"/>
              </w:rPr>
              <w:t>Označení kategorie</w:t>
            </w:r>
          </w:p>
        </w:tc>
        <w:tc>
          <w:tcPr>
            <w:tcW w:w="3056" w:type="dxa"/>
            <w:vMerge w:val="restart"/>
            <w:vAlign w:val="center"/>
          </w:tcPr>
          <w:p w14:paraId="1384419F" w14:textId="77777777" w:rsidR="00C11480" w:rsidRPr="00D57A47" w:rsidRDefault="00C11480" w:rsidP="000F0CEA">
            <w:pPr>
              <w:keepNext/>
              <w:spacing w:before="120" w:after="120" w:line="288" w:lineRule="auto"/>
              <w:jc w:val="both"/>
              <w:rPr>
                <w:rFonts w:ascii="Arial" w:hAnsi="Arial" w:cs="Arial"/>
                <w:bCs/>
                <w:shd w:val="clear" w:color="auto" w:fill="FFFFFF"/>
              </w:rPr>
            </w:pPr>
            <w:r w:rsidRPr="00D57A47">
              <w:rPr>
                <w:rFonts w:ascii="Arial" w:hAnsi="Arial" w:cs="Arial"/>
                <w:b/>
                <w:bCs/>
                <w:shd w:val="clear" w:color="auto" w:fill="FFFFFF"/>
              </w:rPr>
              <w:t>Kategorie vozidla</w:t>
            </w:r>
          </w:p>
        </w:tc>
        <w:tc>
          <w:tcPr>
            <w:tcW w:w="2795" w:type="dxa"/>
            <w:gridSpan w:val="2"/>
            <w:vAlign w:val="center"/>
          </w:tcPr>
          <w:p w14:paraId="53D62CC7" w14:textId="77777777" w:rsidR="00C11480" w:rsidRPr="00D57A47" w:rsidRDefault="00C11480" w:rsidP="000F0CEA">
            <w:pPr>
              <w:keepNext/>
              <w:spacing w:before="120" w:after="120" w:line="360" w:lineRule="auto"/>
              <w:jc w:val="both"/>
              <w:rPr>
                <w:rFonts w:ascii="Arial" w:hAnsi="Arial" w:cs="Arial"/>
                <w:b/>
                <w:bCs/>
                <w:shd w:val="clear" w:color="auto" w:fill="FFFFFF"/>
              </w:rPr>
            </w:pPr>
            <w:r w:rsidRPr="00D57A47">
              <w:rPr>
                <w:rFonts w:ascii="Arial" w:hAnsi="Arial" w:cs="Arial"/>
                <w:b/>
                <w:bCs/>
                <w:shd w:val="clear" w:color="auto" w:fill="FFFFFF"/>
              </w:rPr>
              <w:t>Počet míst (minimálně)</w:t>
            </w:r>
          </w:p>
        </w:tc>
        <w:tc>
          <w:tcPr>
            <w:tcW w:w="1930" w:type="dxa"/>
            <w:vMerge w:val="restart"/>
            <w:vAlign w:val="center"/>
          </w:tcPr>
          <w:p w14:paraId="5A80BB16" w14:textId="77777777" w:rsidR="00C11480" w:rsidRPr="00D57A47" w:rsidRDefault="00C11480" w:rsidP="000F0CEA">
            <w:pPr>
              <w:keepNext/>
              <w:spacing w:before="120" w:after="120" w:line="360" w:lineRule="auto"/>
              <w:jc w:val="both"/>
              <w:rPr>
                <w:rFonts w:ascii="Arial" w:hAnsi="Arial" w:cs="Arial"/>
                <w:bCs/>
                <w:shd w:val="clear" w:color="auto" w:fill="FFFFFF"/>
              </w:rPr>
            </w:pPr>
            <w:r w:rsidRPr="00D57A47">
              <w:rPr>
                <w:rFonts w:ascii="Arial" w:hAnsi="Arial" w:cs="Arial"/>
                <w:b/>
                <w:bCs/>
                <w:shd w:val="clear" w:color="auto" w:fill="FFFFFF"/>
              </w:rPr>
              <w:t>Minimální délka vozidla [m] (orientačně)</w:t>
            </w:r>
          </w:p>
        </w:tc>
      </w:tr>
      <w:tr w:rsidR="00C11480" w:rsidRPr="00456A0D" w14:paraId="2F2AABF2" w14:textId="77777777" w:rsidTr="00812A8F">
        <w:trPr>
          <w:trHeight w:hRule="exact" w:val="582"/>
        </w:trPr>
        <w:tc>
          <w:tcPr>
            <w:tcW w:w="1232" w:type="dxa"/>
            <w:vMerge/>
            <w:vAlign w:val="center"/>
          </w:tcPr>
          <w:p w14:paraId="77EE4FE7" w14:textId="77777777" w:rsidR="00C11480" w:rsidRPr="00D57A47" w:rsidRDefault="00C11480" w:rsidP="000F0CEA">
            <w:pPr>
              <w:keepNext/>
              <w:spacing w:before="120" w:after="120" w:line="288" w:lineRule="auto"/>
              <w:jc w:val="both"/>
              <w:rPr>
                <w:rFonts w:ascii="Arial" w:hAnsi="Arial" w:cs="Arial"/>
                <w:b/>
                <w:bCs/>
                <w:shd w:val="clear" w:color="auto" w:fill="FFFFFF"/>
              </w:rPr>
            </w:pPr>
          </w:p>
        </w:tc>
        <w:tc>
          <w:tcPr>
            <w:tcW w:w="3056" w:type="dxa"/>
            <w:vMerge/>
            <w:vAlign w:val="center"/>
          </w:tcPr>
          <w:p w14:paraId="0C7C5791" w14:textId="77777777" w:rsidR="00C11480" w:rsidRPr="00D57A47" w:rsidRDefault="00C11480" w:rsidP="000F0CEA">
            <w:pPr>
              <w:keepNext/>
              <w:spacing w:before="120" w:after="120" w:line="288" w:lineRule="auto"/>
              <w:jc w:val="both"/>
              <w:rPr>
                <w:rFonts w:ascii="Arial" w:hAnsi="Arial" w:cs="Arial"/>
                <w:b/>
                <w:bCs/>
                <w:shd w:val="clear" w:color="auto" w:fill="FFFFFF"/>
              </w:rPr>
            </w:pPr>
          </w:p>
        </w:tc>
        <w:tc>
          <w:tcPr>
            <w:tcW w:w="1379" w:type="dxa"/>
            <w:vAlign w:val="center"/>
          </w:tcPr>
          <w:p w14:paraId="193818E4" w14:textId="77777777" w:rsidR="00C11480" w:rsidRPr="00D57A47" w:rsidRDefault="00C11480" w:rsidP="000F0CEA">
            <w:pPr>
              <w:keepNext/>
              <w:spacing w:before="120" w:after="120" w:line="360" w:lineRule="auto"/>
              <w:jc w:val="both"/>
              <w:rPr>
                <w:rFonts w:ascii="Arial" w:hAnsi="Arial" w:cs="Arial"/>
                <w:bCs/>
                <w:shd w:val="clear" w:color="auto" w:fill="FFFFFF"/>
              </w:rPr>
            </w:pPr>
            <w:r w:rsidRPr="00D57A47">
              <w:rPr>
                <w:rFonts w:ascii="Arial" w:hAnsi="Arial" w:cs="Arial"/>
                <w:b/>
                <w:bCs/>
                <w:shd w:val="clear" w:color="auto" w:fill="FFFFFF"/>
              </w:rPr>
              <w:t xml:space="preserve">celkem </w:t>
            </w:r>
          </w:p>
        </w:tc>
        <w:tc>
          <w:tcPr>
            <w:tcW w:w="1416" w:type="dxa"/>
            <w:vAlign w:val="center"/>
          </w:tcPr>
          <w:p w14:paraId="181F93AF" w14:textId="77777777" w:rsidR="00C11480" w:rsidRPr="00D57A47" w:rsidRDefault="00C11480" w:rsidP="000F0CEA">
            <w:pPr>
              <w:keepNext/>
              <w:spacing w:before="120" w:after="120" w:line="360" w:lineRule="auto"/>
              <w:jc w:val="both"/>
              <w:rPr>
                <w:rFonts w:ascii="Arial" w:hAnsi="Arial" w:cs="Arial"/>
                <w:b/>
                <w:bCs/>
                <w:shd w:val="clear" w:color="auto" w:fill="FFFFFF"/>
              </w:rPr>
            </w:pPr>
            <w:r w:rsidRPr="00D57A47">
              <w:rPr>
                <w:rFonts w:ascii="Arial" w:hAnsi="Arial" w:cs="Arial"/>
                <w:b/>
                <w:bCs/>
                <w:shd w:val="clear" w:color="auto" w:fill="FFFFFF"/>
              </w:rPr>
              <w:t>sezení</w:t>
            </w:r>
          </w:p>
        </w:tc>
        <w:tc>
          <w:tcPr>
            <w:tcW w:w="1930" w:type="dxa"/>
            <w:vMerge/>
            <w:vAlign w:val="center"/>
          </w:tcPr>
          <w:p w14:paraId="0E71648A" w14:textId="77777777" w:rsidR="00C11480" w:rsidRPr="00D57A47" w:rsidRDefault="00C11480" w:rsidP="000F0CEA">
            <w:pPr>
              <w:keepNext/>
              <w:spacing w:before="120" w:after="120" w:line="360" w:lineRule="auto"/>
              <w:jc w:val="both"/>
              <w:rPr>
                <w:rFonts w:ascii="Arial" w:hAnsi="Arial" w:cs="Arial"/>
                <w:bCs/>
                <w:shd w:val="clear" w:color="auto" w:fill="FFFFFF"/>
              </w:rPr>
            </w:pPr>
          </w:p>
        </w:tc>
      </w:tr>
      <w:tr w:rsidR="00C11480" w:rsidRPr="00456A0D" w14:paraId="606FA230" w14:textId="77777777" w:rsidTr="00812A8F">
        <w:trPr>
          <w:trHeight w:hRule="exact" w:val="696"/>
        </w:trPr>
        <w:tc>
          <w:tcPr>
            <w:tcW w:w="1232" w:type="dxa"/>
            <w:vAlign w:val="center"/>
          </w:tcPr>
          <w:p w14:paraId="1D157D4E" w14:textId="77777777" w:rsidR="00C11480" w:rsidRPr="00D57A47" w:rsidRDefault="00C11480" w:rsidP="000F0CEA">
            <w:pPr>
              <w:spacing w:before="120" w:after="120"/>
              <w:jc w:val="both"/>
              <w:rPr>
                <w:rFonts w:ascii="Arial" w:hAnsi="Arial" w:cs="Arial"/>
                <w:bCs/>
                <w:shd w:val="clear" w:color="auto" w:fill="FFFFFF"/>
              </w:rPr>
            </w:pPr>
            <w:proofErr w:type="gramStart"/>
            <w:r w:rsidRPr="00D57A47">
              <w:rPr>
                <w:rFonts w:ascii="Arial" w:hAnsi="Arial" w:cs="Arial"/>
                <w:bCs/>
                <w:shd w:val="clear" w:color="auto" w:fill="FFFFFF"/>
              </w:rPr>
              <w:t>S – N</w:t>
            </w:r>
            <w:proofErr w:type="gramEnd"/>
          </w:p>
        </w:tc>
        <w:tc>
          <w:tcPr>
            <w:tcW w:w="3056" w:type="dxa"/>
            <w:vAlign w:val="center"/>
          </w:tcPr>
          <w:p w14:paraId="5C74CC23" w14:textId="4655C732"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Střední autobus/</w:t>
            </w:r>
            <w:r w:rsidR="00E94BCB" w:rsidRPr="00D57A47">
              <w:rPr>
                <w:rFonts w:ascii="Arial" w:hAnsi="Arial" w:cs="Arial"/>
                <w:bCs/>
                <w:shd w:val="clear" w:color="auto" w:fill="FFFFFF"/>
              </w:rPr>
              <w:t xml:space="preserve"> částečně </w:t>
            </w:r>
            <w:r w:rsidRPr="00D57A47">
              <w:rPr>
                <w:rFonts w:ascii="Arial" w:hAnsi="Arial" w:cs="Arial"/>
                <w:bCs/>
                <w:shd w:val="clear" w:color="auto" w:fill="FFFFFF"/>
              </w:rPr>
              <w:t>nízkopodlažní</w:t>
            </w:r>
          </w:p>
        </w:tc>
        <w:tc>
          <w:tcPr>
            <w:tcW w:w="1379" w:type="dxa"/>
            <w:vAlign w:val="center"/>
          </w:tcPr>
          <w:p w14:paraId="07C83A67" w14:textId="77777777"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62</w:t>
            </w:r>
          </w:p>
        </w:tc>
        <w:tc>
          <w:tcPr>
            <w:tcW w:w="1416" w:type="dxa"/>
            <w:vAlign w:val="center"/>
          </w:tcPr>
          <w:p w14:paraId="2775332C" w14:textId="77777777"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31</w:t>
            </w:r>
          </w:p>
        </w:tc>
        <w:tc>
          <w:tcPr>
            <w:tcW w:w="1930" w:type="dxa"/>
            <w:vAlign w:val="center"/>
          </w:tcPr>
          <w:p w14:paraId="5638E9D6" w14:textId="77777777"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9,5</w:t>
            </w:r>
          </w:p>
        </w:tc>
      </w:tr>
      <w:tr w:rsidR="00C11480" w:rsidRPr="00456A0D" w14:paraId="7FED04FB" w14:textId="77777777" w:rsidTr="00812A8F">
        <w:trPr>
          <w:trHeight w:hRule="exact" w:val="721"/>
        </w:trPr>
        <w:tc>
          <w:tcPr>
            <w:tcW w:w="1232" w:type="dxa"/>
            <w:vAlign w:val="center"/>
          </w:tcPr>
          <w:p w14:paraId="35ADF769" w14:textId="77777777" w:rsidR="00C11480" w:rsidRPr="00D57A47" w:rsidRDefault="00C11480" w:rsidP="000F0CEA">
            <w:pPr>
              <w:spacing w:before="120" w:after="120"/>
              <w:jc w:val="both"/>
              <w:rPr>
                <w:rFonts w:ascii="Arial" w:hAnsi="Arial" w:cs="Arial"/>
                <w:bCs/>
                <w:shd w:val="clear" w:color="auto" w:fill="FFFFFF"/>
              </w:rPr>
            </w:pPr>
            <w:proofErr w:type="gramStart"/>
            <w:r w:rsidRPr="00D57A47">
              <w:rPr>
                <w:rFonts w:ascii="Arial" w:hAnsi="Arial" w:cs="Arial"/>
                <w:bCs/>
                <w:shd w:val="clear" w:color="auto" w:fill="FFFFFF"/>
              </w:rPr>
              <w:t>V – N</w:t>
            </w:r>
            <w:proofErr w:type="gramEnd"/>
          </w:p>
        </w:tc>
        <w:tc>
          <w:tcPr>
            <w:tcW w:w="3056" w:type="dxa"/>
            <w:vAlign w:val="center"/>
          </w:tcPr>
          <w:p w14:paraId="6DF9472A" w14:textId="7F856F59"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Velký autobus/</w:t>
            </w:r>
            <w:r w:rsidR="00E94BCB" w:rsidRPr="00D57A47">
              <w:rPr>
                <w:rFonts w:ascii="Arial" w:hAnsi="Arial" w:cs="Arial"/>
                <w:bCs/>
                <w:shd w:val="clear" w:color="auto" w:fill="FFFFFF"/>
              </w:rPr>
              <w:t xml:space="preserve"> částečně </w:t>
            </w:r>
            <w:r w:rsidRPr="00D57A47">
              <w:rPr>
                <w:rFonts w:ascii="Arial" w:hAnsi="Arial" w:cs="Arial"/>
                <w:bCs/>
                <w:shd w:val="clear" w:color="auto" w:fill="FFFFFF"/>
              </w:rPr>
              <w:t>nízkopodlažní</w:t>
            </w:r>
          </w:p>
        </w:tc>
        <w:tc>
          <w:tcPr>
            <w:tcW w:w="1379" w:type="dxa"/>
            <w:vAlign w:val="center"/>
          </w:tcPr>
          <w:p w14:paraId="0F2C162A" w14:textId="3A3A9485" w:rsidR="00C11480" w:rsidRPr="00D57A47" w:rsidRDefault="005F3823" w:rsidP="000F0CEA">
            <w:pPr>
              <w:spacing w:before="120" w:after="120"/>
              <w:jc w:val="both"/>
              <w:rPr>
                <w:rFonts w:ascii="Arial" w:hAnsi="Arial" w:cs="Arial"/>
                <w:bCs/>
                <w:shd w:val="clear" w:color="auto" w:fill="FFFFFF"/>
              </w:rPr>
            </w:pPr>
            <w:r w:rsidRPr="00D57A47">
              <w:rPr>
                <w:rFonts w:ascii="Arial" w:hAnsi="Arial" w:cs="Arial"/>
                <w:bCs/>
                <w:shd w:val="clear" w:color="auto" w:fill="FFFFFF"/>
              </w:rPr>
              <w:t>77</w:t>
            </w:r>
          </w:p>
        </w:tc>
        <w:tc>
          <w:tcPr>
            <w:tcW w:w="1416" w:type="dxa"/>
            <w:vAlign w:val="center"/>
          </w:tcPr>
          <w:p w14:paraId="295AFF22" w14:textId="074BE71F"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4</w:t>
            </w:r>
            <w:r w:rsidR="00E75644" w:rsidRPr="00D57A47">
              <w:rPr>
                <w:rFonts w:ascii="Arial" w:hAnsi="Arial" w:cs="Arial"/>
                <w:bCs/>
                <w:shd w:val="clear" w:color="auto" w:fill="FFFFFF"/>
              </w:rPr>
              <w:t>1</w:t>
            </w:r>
          </w:p>
        </w:tc>
        <w:tc>
          <w:tcPr>
            <w:tcW w:w="1930" w:type="dxa"/>
            <w:vAlign w:val="center"/>
          </w:tcPr>
          <w:p w14:paraId="22FA85D5" w14:textId="77777777"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11,7</w:t>
            </w:r>
          </w:p>
        </w:tc>
      </w:tr>
      <w:tr w:rsidR="00C11480" w:rsidRPr="00456A0D" w14:paraId="54A6152F" w14:textId="77777777" w:rsidTr="00812A8F">
        <w:trPr>
          <w:trHeight w:hRule="exact" w:val="813"/>
        </w:trPr>
        <w:tc>
          <w:tcPr>
            <w:tcW w:w="1232" w:type="dxa"/>
            <w:vAlign w:val="center"/>
          </w:tcPr>
          <w:p w14:paraId="3C323C82" w14:textId="74607F1D" w:rsidR="00C11480" w:rsidRPr="00D57A47" w:rsidRDefault="00C11480" w:rsidP="000F0CEA">
            <w:pPr>
              <w:spacing w:before="120" w:after="120"/>
              <w:jc w:val="both"/>
              <w:rPr>
                <w:rFonts w:ascii="Arial" w:hAnsi="Arial" w:cs="Arial"/>
                <w:bCs/>
                <w:shd w:val="clear" w:color="auto" w:fill="FFFFFF"/>
              </w:rPr>
            </w:pPr>
            <w:proofErr w:type="spellStart"/>
            <w:proofErr w:type="gramStart"/>
            <w:r w:rsidRPr="00D57A47">
              <w:rPr>
                <w:rFonts w:ascii="Arial" w:hAnsi="Arial" w:cs="Arial"/>
                <w:bCs/>
                <w:shd w:val="clear" w:color="auto" w:fill="FFFFFF"/>
              </w:rPr>
              <w:t>Vplus</w:t>
            </w:r>
            <w:proofErr w:type="spellEnd"/>
            <w:r w:rsidRPr="00D57A47">
              <w:rPr>
                <w:rFonts w:ascii="Arial" w:hAnsi="Arial" w:cs="Arial"/>
                <w:bCs/>
                <w:shd w:val="clear" w:color="auto" w:fill="FFFFFF"/>
              </w:rPr>
              <w:t xml:space="preserve"> - </w:t>
            </w:r>
            <w:r w:rsidR="00FB4ABE" w:rsidRPr="00D57A47">
              <w:rPr>
                <w:rFonts w:ascii="Arial" w:hAnsi="Arial" w:cs="Arial"/>
                <w:bCs/>
                <w:shd w:val="clear" w:color="auto" w:fill="FFFFFF"/>
              </w:rPr>
              <w:t>N</w:t>
            </w:r>
            <w:proofErr w:type="gramEnd"/>
          </w:p>
        </w:tc>
        <w:tc>
          <w:tcPr>
            <w:tcW w:w="3056" w:type="dxa"/>
            <w:vAlign w:val="center"/>
          </w:tcPr>
          <w:p w14:paraId="6E482423" w14:textId="34F982B5"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Velký autobus plus</w:t>
            </w:r>
            <w:r w:rsidR="00FB4ABE" w:rsidRPr="00D57A47">
              <w:rPr>
                <w:rFonts w:ascii="Arial" w:hAnsi="Arial" w:cs="Arial"/>
                <w:bCs/>
                <w:shd w:val="clear" w:color="auto" w:fill="FFFFFF"/>
              </w:rPr>
              <w:t>-nízkopodlažní</w:t>
            </w:r>
          </w:p>
        </w:tc>
        <w:tc>
          <w:tcPr>
            <w:tcW w:w="1379" w:type="dxa"/>
            <w:vAlign w:val="center"/>
          </w:tcPr>
          <w:p w14:paraId="609F358B" w14:textId="6318274E" w:rsidR="00C11480" w:rsidRPr="00D57A47" w:rsidRDefault="00FB4ABE" w:rsidP="000F0CEA">
            <w:pPr>
              <w:spacing w:before="120" w:after="120"/>
              <w:jc w:val="both"/>
              <w:rPr>
                <w:rFonts w:ascii="Arial" w:hAnsi="Arial" w:cs="Arial"/>
                <w:bCs/>
                <w:shd w:val="clear" w:color="auto" w:fill="FFFFFF"/>
              </w:rPr>
            </w:pPr>
            <w:r w:rsidRPr="00D57A47">
              <w:rPr>
                <w:rFonts w:ascii="Arial" w:hAnsi="Arial" w:cs="Arial"/>
                <w:bCs/>
                <w:shd w:val="clear" w:color="auto" w:fill="FFFFFF"/>
              </w:rPr>
              <w:t>100</w:t>
            </w:r>
          </w:p>
        </w:tc>
        <w:tc>
          <w:tcPr>
            <w:tcW w:w="1416" w:type="dxa"/>
            <w:vAlign w:val="center"/>
          </w:tcPr>
          <w:p w14:paraId="56D605D0" w14:textId="30A8B51A" w:rsidR="00C11480" w:rsidRPr="00D57A47" w:rsidRDefault="00FB4ABE" w:rsidP="000F0CEA">
            <w:pPr>
              <w:spacing w:before="120" w:after="120"/>
              <w:jc w:val="both"/>
              <w:rPr>
                <w:rFonts w:ascii="Arial" w:hAnsi="Arial" w:cs="Arial"/>
                <w:bCs/>
                <w:shd w:val="clear" w:color="auto" w:fill="FFFFFF"/>
              </w:rPr>
            </w:pPr>
            <w:r w:rsidRPr="00D57A47">
              <w:rPr>
                <w:rFonts w:ascii="Arial" w:hAnsi="Arial" w:cs="Arial"/>
                <w:bCs/>
                <w:shd w:val="clear" w:color="auto" w:fill="FFFFFF"/>
              </w:rPr>
              <w:t>55</w:t>
            </w:r>
          </w:p>
        </w:tc>
        <w:tc>
          <w:tcPr>
            <w:tcW w:w="1930" w:type="dxa"/>
            <w:vAlign w:val="center"/>
          </w:tcPr>
          <w:p w14:paraId="6F2E0C98" w14:textId="53387126" w:rsidR="00C11480" w:rsidRPr="00D57A47" w:rsidRDefault="00FB4ABE" w:rsidP="000F0CEA">
            <w:pPr>
              <w:spacing w:before="120" w:after="120"/>
              <w:jc w:val="both"/>
              <w:rPr>
                <w:rFonts w:ascii="Arial" w:hAnsi="Arial" w:cs="Arial"/>
                <w:bCs/>
                <w:shd w:val="clear" w:color="auto" w:fill="FFFFFF"/>
              </w:rPr>
            </w:pPr>
            <w:r w:rsidRPr="00D57A47">
              <w:rPr>
                <w:rFonts w:ascii="Arial" w:hAnsi="Arial" w:cs="Arial"/>
                <w:bCs/>
                <w:shd w:val="clear" w:color="auto" w:fill="FFFFFF"/>
              </w:rPr>
              <w:t>14,5</w:t>
            </w:r>
          </w:p>
        </w:tc>
      </w:tr>
      <w:bookmarkEnd w:id="9"/>
    </w:tbl>
    <w:p w14:paraId="0287908F" w14:textId="41A19F62" w:rsidR="00C11480" w:rsidRPr="00456A0D" w:rsidRDefault="00C11480" w:rsidP="000F0CEA">
      <w:pPr>
        <w:spacing w:before="120" w:after="120" w:line="360" w:lineRule="auto"/>
        <w:ind w:firstLine="284"/>
        <w:jc w:val="both"/>
        <w:rPr>
          <w:rFonts w:ascii="Arial" w:hAnsi="Arial" w:cs="Arial"/>
          <w:bCs/>
          <w:shd w:val="clear" w:color="auto" w:fill="FFFFFF"/>
        </w:rPr>
      </w:pPr>
    </w:p>
    <w:p w14:paraId="5EC175D7" w14:textId="7F6A0B68" w:rsidR="00DC520B" w:rsidRDefault="00C11480" w:rsidP="000F0CEA">
      <w:pPr>
        <w:spacing w:before="120" w:after="120" w:line="360" w:lineRule="auto"/>
        <w:ind w:firstLine="284"/>
        <w:jc w:val="both"/>
        <w:rPr>
          <w:rFonts w:ascii="Arial" w:hAnsi="Arial" w:cs="Arial"/>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B93B97" w:rsidRPr="00221AC8">
        <w:rPr>
          <w:rFonts w:ascii="Arial" w:hAnsi="Arial" w:cs="Arial"/>
        </w:rPr>
        <w:t>Dopravce může oběh zajistit mimo přiřazené kategorie vozidla i vozidlem kategorie vyšší</w:t>
      </w:r>
      <w:r w:rsidR="00A55478">
        <w:rPr>
          <w:rFonts w:ascii="Arial" w:hAnsi="Arial" w:cs="Arial"/>
        </w:rPr>
        <w:t xml:space="preserve"> (dle počtu míst </w:t>
      </w:r>
      <w:r w:rsidR="00D11F58">
        <w:rPr>
          <w:rFonts w:ascii="Arial" w:hAnsi="Arial" w:cs="Arial"/>
        </w:rPr>
        <w:t xml:space="preserve">k sezení </w:t>
      </w:r>
      <w:r w:rsidR="00A55478">
        <w:rPr>
          <w:rFonts w:ascii="Arial" w:hAnsi="Arial" w:cs="Arial"/>
        </w:rPr>
        <w:t>– viz tabulka výše)</w:t>
      </w:r>
      <w:r w:rsidR="009A3434">
        <w:rPr>
          <w:rFonts w:ascii="Arial" w:hAnsi="Arial" w:cs="Arial"/>
        </w:rPr>
        <w:t xml:space="preserve">. </w:t>
      </w:r>
    </w:p>
    <w:p w14:paraId="6FA43CF7" w14:textId="77777777" w:rsidR="00C11480" w:rsidRPr="0099084D" w:rsidRDefault="00C11480" w:rsidP="000F0CEA">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0F0CEA">
      <w:pPr>
        <w:pStyle w:val="Nadpis2"/>
        <w:rPr>
          <w:rFonts w:ascii="Arial" w:hAnsi="Arial" w:cs="Arial"/>
          <w:color w:val="auto"/>
          <w:shd w:val="clear" w:color="auto" w:fill="FFFFFF"/>
        </w:rPr>
      </w:pPr>
      <w:bookmarkStart w:id="10" w:name="_Toc132955279"/>
      <w:r w:rsidRPr="0060009F">
        <w:rPr>
          <w:rFonts w:ascii="Arial" w:hAnsi="Arial" w:cs="Arial"/>
          <w:color w:val="auto"/>
          <w:shd w:val="clear" w:color="auto" w:fill="FFFFFF"/>
        </w:rPr>
        <w:t>Specifické standardy vybavení vozidel</w:t>
      </w:r>
      <w:bookmarkEnd w:id="10"/>
    </w:p>
    <w:p w14:paraId="1160DFCA" w14:textId="77777777" w:rsidR="00C11480" w:rsidRPr="00456A0D" w:rsidRDefault="00C11480" w:rsidP="000F0CEA">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03ED7A0C" w:rsidR="00C11480" w:rsidRPr="002E54DD" w:rsidRDefault="00C11480" w:rsidP="000F0CEA">
      <w:pPr>
        <w:pStyle w:val="Nadpis3"/>
        <w:rPr>
          <w:rFonts w:ascii="Arial" w:hAnsi="Arial" w:cs="Arial"/>
          <w:color w:val="auto"/>
          <w:shd w:val="clear" w:color="auto" w:fill="FFFFFF"/>
        </w:rPr>
      </w:pPr>
      <w:r w:rsidRPr="001D0372">
        <w:rPr>
          <w:sz w:val="24"/>
          <w:szCs w:val="24"/>
          <w:shd w:val="clear" w:color="auto" w:fill="FFFFFF"/>
        </w:rPr>
        <w:lastRenderedPageBreak/>
        <w:tab/>
      </w:r>
      <w:r w:rsidRPr="001D0372">
        <w:rPr>
          <w:sz w:val="24"/>
          <w:szCs w:val="24"/>
          <w:shd w:val="clear" w:color="auto" w:fill="FFFFFF"/>
        </w:rPr>
        <w:tab/>
      </w:r>
      <w:bookmarkStart w:id="11" w:name="_Toc132955280"/>
      <w:r w:rsidRPr="002E54DD">
        <w:rPr>
          <w:rFonts w:ascii="Arial" w:hAnsi="Arial" w:cs="Arial"/>
          <w:color w:val="auto"/>
          <w:shd w:val="clear" w:color="auto" w:fill="FFFFFF"/>
        </w:rPr>
        <w:t xml:space="preserve">Nová vozidla kategorie S, V, </w:t>
      </w:r>
      <w:proofErr w:type="spellStart"/>
      <w:r w:rsidRPr="002E54DD">
        <w:rPr>
          <w:rFonts w:ascii="Arial" w:hAnsi="Arial" w:cs="Arial"/>
          <w:color w:val="auto"/>
          <w:shd w:val="clear" w:color="auto" w:fill="FFFFFF"/>
        </w:rPr>
        <w:t>Vplus</w:t>
      </w:r>
      <w:bookmarkEnd w:id="11"/>
      <w:proofErr w:type="spellEnd"/>
    </w:p>
    <w:p w14:paraId="65F590F6" w14:textId="6EDE492B" w:rsidR="00B3671E" w:rsidRPr="00456A0D" w:rsidRDefault="00B3671E" w:rsidP="000F0CEA">
      <w:pPr>
        <w:spacing w:before="240" w:line="360" w:lineRule="auto"/>
        <w:ind w:firstLine="357"/>
        <w:jc w:val="both"/>
        <w:rPr>
          <w:rFonts w:ascii="Arial" w:eastAsia="Calibri" w:hAnsi="Arial" w:cs="Arial"/>
          <w:bCs/>
        </w:rPr>
      </w:pPr>
      <w:r w:rsidRPr="00456A0D">
        <w:rPr>
          <w:rFonts w:ascii="Arial" w:eastAsia="Calibri" w:hAnsi="Arial" w:cs="Arial"/>
          <w:bCs/>
        </w:rPr>
        <w:t xml:space="preserve">Vozidla musí splňovat </w:t>
      </w:r>
      <w:r w:rsidR="00545FF8">
        <w:rPr>
          <w:rFonts w:ascii="Arial" w:eastAsia="Calibri" w:hAnsi="Arial" w:cs="Arial"/>
          <w:bCs/>
        </w:rPr>
        <w:t xml:space="preserve">minimálně </w:t>
      </w:r>
      <w:r w:rsidRPr="00456A0D">
        <w:rPr>
          <w:rFonts w:ascii="Arial" w:eastAsia="Calibri" w:hAnsi="Arial" w:cs="Arial"/>
          <w:bCs/>
        </w:rPr>
        <w:t>následující požadavky – mít níže uvedené vybavení:</w:t>
      </w:r>
    </w:p>
    <w:p w14:paraId="18C72029" w14:textId="6AFE8AA8" w:rsidR="002F5F06" w:rsidRPr="00456A0D" w:rsidRDefault="00C85086" w:rsidP="000F0CEA">
      <w:pPr>
        <w:numPr>
          <w:ilvl w:val="0"/>
          <w:numId w:val="2"/>
        </w:numPr>
        <w:tabs>
          <w:tab w:val="num" w:pos="797"/>
        </w:tabs>
        <w:spacing w:before="120" w:after="120" w:line="360" w:lineRule="auto"/>
        <w:ind w:left="794" w:hanging="284"/>
        <w:contextualSpacing/>
        <w:jc w:val="both"/>
        <w:rPr>
          <w:rFonts w:ascii="Arial" w:eastAsia="Calibri" w:hAnsi="Arial" w:cs="Arial"/>
          <w:bCs/>
        </w:rPr>
      </w:pPr>
      <w:r>
        <w:rPr>
          <w:rFonts w:ascii="Arial" w:eastAsia="Calibri" w:hAnsi="Arial" w:cs="Arial"/>
          <w:bCs/>
        </w:rPr>
        <w:t xml:space="preserve">Nová </w:t>
      </w:r>
      <w:r w:rsidR="00B227DF">
        <w:rPr>
          <w:rFonts w:ascii="Arial" w:eastAsia="Calibri" w:hAnsi="Arial" w:cs="Arial"/>
          <w:bCs/>
        </w:rPr>
        <w:t xml:space="preserve">vozidla </w:t>
      </w:r>
      <w:r>
        <w:rPr>
          <w:rFonts w:ascii="Arial" w:eastAsia="Calibri" w:hAnsi="Arial" w:cs="Arial"/>
          <w:bCs/>
        </w:rPr>
        <w:t xml:space="preserve">musí mít </w:t>
      </w:r>
      <w:r w:rsidR="009A7B89" w:rsidRPr="00456A0D">
        <w:rPr>
          <w:rFonts w:ascii="Arial" w:eastAsia="Calibri" w:hAnsi="Arial" w:cs="Arial"/>
          <w:bCs/>
        </w:rPr>
        <w:t>částečně nízkopodlažní provedení LE (</w:t>
      </w:r>
      <w:proofErr w:type="spellStart"/>
      <w:r w:rsidR="009A7B89" w:rsidRPr="00456A0D">
        <w:rPr>
          <w:rFonts w:ascii="Arial" w:eastAsia="Calibri" w:hAnsi="Arial" w:cs="Arial"/>
          <w:bCs/>
        </w:rPr>
        <w:t>Low</w:t>
      </w:r>
      <w:proofErr w:type="spellEnd"/>
      <w:r w:rsidR="009A7B89" w:rsidRPr="00456A0D">
        <w:rPr>
          <w:rFonts w:ascii="Arial" w:eastAsia="Calibri" w:hAnsi="Arial" w:cs="Arial"/>
          <w:bCs/>
        </w:rPr>
        <w:t xml:space="preserve"> </w:t>
      </w:r>
      <w:proofErr w:type="spellStart"/>
      <w:r w:rsidR="009A7B89" w:rsidRPr="00456A0D">
        <w:rPr>
          <w:rFonts w:ascii="Arial" w:eastAsia="Calibri" w:hAnsi="Arial" w:cs="Arial"/>
          <w:bCs/>
        </w:rPr>
        <w:t>Entry</w:t>
      </w:r>
      <w:proofErr w:type="spellEnd"/>
      <w:r w:rsidR="009A7B89" w:rsidRPr="00456A0D">
        <w:rPr>
          <w:rFonts w:ascii="Arial" w:eastAsia="Calibri" w:hAnsi="Arial" w:cs="Arial"/>
          <w:bCs/>
        </w:rPr>
        <w:t>)</w:t>
      </w:r>
    </w:p>
    <w:p w14:paraId="2A2982DD" w14:textId="77777777" w:rsidR="002F5F06" w:rsidRPr="00456A0D" w:rsidRDefault="002F5F06" w:rsidP="000F0CEA">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Minimálně ručně vyklápěná najížděcí plošina pro kočárek/invalidní vozík</w:t>
      </w:r>
    </w:p>
    <w:p w14:paraId="06A51B29" w14:textId="23EDBCD9" w:rsidR="00B3671E" w:rsidRPr="00456A0D" w:rsidRDefault="00254730" w:rsidP="000F0CEA">
      <w:pPr>
        <w:numPr>
          <w:ilvl w:val="0"/>
          <w:numId w:val="2"/>
        </w:numPr>
        <w:tabs>
          <w:tab w:val="num" w:pos="797"/>
        </w:tabs>
        <w:spacing w:before="120" w:after="120" w:line="360" w:lineRule="auto"/>
        <w:ind w:left="794" w:hanging="284"/>
        <w:contextualSpacing/>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sidR="00185009">
        <w:rPr>
          <w:rFonts w:ascii="Arial" w:eastAsia="Calibri" w:hAnsi="Arial" w:cs="Arial"/>
          <w:bCs/>
        </w:rPr>
        <w:t xml:space="preserve">výfukové, motorové, </w:t>
      </w:r>
      <w:r>
        <w:rPr>
          <w:rFonts w:ascii="Arial" w:eastAsia="Calibri" w:hAnsi="Arial" w:cs="Arial"/>
          <w:bCs/>
        </w:rPr>
        <w:t>elektrodynamické brzdy nebo hydrodynamické brzdy</w:t>
      </w:r>
    </w:p>
    <w:p w14:paraId="070FA9D9" w14:textId="77777777" w:rsidR="00B3671E" w:rsidRPr="00456A0D" w:rsidRDefault="00B3671E" w:rsidP="000F0CEA">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Přední mlhové světlomety</w:t>
      </w:r>
    </w:p>
    <w:p w14:paraId="7EF394EA" w14:textId="16A4B90B" w:rsidR="00B3671E" w:rsidRDefault="00B3671E" w:rsidP="000F0CEA">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43A43096" w14:textId="77777777" w:rsidR="006C184A" w:rsidRPr="00456A0D" w:rsidRDefault="006C184A"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Vnitřní rozhlas s možností ovládání řidičem</w:t>
      </w:r>
      <w:r>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Prostor pro příruční zavazadla nad sedadly s pevným dnem (ne síťovaným), tento prostor musí být vybaven podélnou </w:t>
      </w:r>
      <w:proofErr w:type="gramStart"/>
      <w:r w:rsidRPr="00456A0D">
        <w:rPr>
          <w:rFonts w:ascii="Arial" w:eastAsia="Calibri" w:hAnsi="Arial" w:cs="Arial"/>
          <w:bCs/>
        </w:rPr>
        <w:t>tyčí</w:t>
      </w:r>
      <w:proofErr w:type="gramEnd"/>
      <w:r w:rsidRPr="00456A0D">
        <w:rPr>
          <w:rFonts w:ascii="Arial" w:eastAsia="Calibri" w:hAnsi="Arial" w:cs="Arial"/>
          <w:bCs/>
        </w:rPr>
        <w:t xml:space="preserve"> k držení stojících cestujících po celé délce</w:t>
      </w:r>
    </w:p>
    <w:p w14:paraId="79111FA5" w14:textId="2A7AC0A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odbavovací systém – požadavky na elektronický odbavovací systém ve vozidlech je specifikován v</w:t>
      </w:r>
      <w:r w:rsidR="00704344">
        <w:rPr>
          <w:rFonts w:ascii="Arial" w:eastAsia="Calibri" w:hAnsi="Arial" w:cs="Arial"/>
          <w:bCs/>
        </w:rPr>
        <w:t> příloze č. 2 TPS IDS VDV – Požadavky na odbavovací zařízení dopravců</w:t>
      </w:r>
      <w:r w:rsidRPr="00456A0D">
        <w:rPr>
          <w:rFonts w:ascii="Arial" w:eastAsia="Calibri" w:hAnsi="Arial" w:cs="Arial"/>
          <w:bCs/>
        </w:rPr>
        <w:t xml:space="preserve">, který je součástí zadávací dokumentace a </w:t>
      </w:r>
      <w:proofErr w:type="gramStart"/>
      <w:r w:rsidRPr="00456A0D">
        <w:rPr>
          <w:rFonts w:ascii="Arial" w:eastAsia="Calibri" w:hAnsi="Arial" w:cs="Arial"/>
          <w:bCs/>
        </w:rPr>
        <w:t>tvoří</w:t>
      </w:r>
      <w:proofErr w:type="gramEnd"/>
      <w:r w:rsidRPr="00456A0D">
        <w:rPr>
          <w:rFonts w:ascii="Arial" w:eastAsia="Calibri" w:hAnsi="Arial" w:cs="Arial"/>
          <w:bCs/>
        </w:rPr>
        <w:t xml:space="preserve"> přílohu </w:t>
      </w:r>
      <w:r w:rsidR="00245D1E">
        <w:rPr>
          <w:rFonts w:ascii="Arial" w:eastAsia="Calibri" w:hAnsi="Arial" w:cs="Arial"/>
          <w:bCs/>
        </w:rPr>
        <w:t>s</w:t>
      </w:r>
      <w:r w:rsidRPr="00456A0D">
        <w:rPr>
          <w:rFonts w:ascii="Arial" w:eastAsia="Calibri" w:hAnsi="Arial" w:cs="Arial"/>
          <w:bCs/>
        </w:rPr>
        <w:t xml:space="preserve">mlouvy. V tomto dokumentu jsou také popsány jednotlivé funkcionality, které musí elektronický odbavovací systém ve vozidlech </w:t>
      </w:r>
      <w:r w:rsidR="00C3093F">
        <w:rPr>
          <w:rFonts w:ascii="Arial" w:eastAsia="Calibri" w:hAnsi="Arial" w:cs="Arial"/>
          <w:bCs/>
        </w:rPr>
        <w:t xml:space="preserve">IDS </w:t>
      </w:r>
      <w:r w:rsidRPr="00456A0D">
        <w:rPr>
          <w:rFonts w:ascii="Arial" w:eastAsia="Calibri" w:hAnsi="Arial" w:cs="Arial"/>
          <w:bCs/>
        </w:rPr>
        <w:t>VDV splňovat.</w:t>
      </w:r>
    </w:p>
    <w:p w14:paraId="20F7F607" w14:textId="17B8BBF5"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00810A33">
        <w:rPr>
          <w:rFonts w:ascii="Arial" w:eastAsia="Calibri" w:hAnsi="Arial" w:cs="Arial"/>
          <w:bCs/>
        </w:rPr>
        <w:t>kapitolách</w:t>
      </w:r>
      <w:r w:rsidRPr="00571280">
        <w:rPr>
          <w:rFonts w:ascii="Arial" w:eastAsia="Calibri" w:hAnsi="Arial" w:cs="Arial"/>
          <w:bCs/>
        </w:rPr>
        <w:t xml:space="preserve">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79E8544F" w14:textId="6E667C28" w:rsidR="00B3671E" w:rsidRPr="00236D88" w:rsidRDefault="004A3366"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Bezplatné připojení Wi-Fi</w:t>
      </w:r>
      <w:r w:rsidR="00B3671E" w:rsidRPr="00236D88">
        <w:rPr>
          <w:rFonts w:ascii="Arial" w:eastAsia="Calibri" w:hAnsi="Arial" w:cs="Arial"/>
          <w:bCs/>
        </w:rPr>
        <w:t xml:space="preserve"> </w:t>
      </w:r>
      <w:r w:rsidR="00D50772" w:rsidRPr="00236D88">
        <w:rPr>
          <w:rFonts w:ascii="Arial" w:eastAsia="Calibri" w:hAnsi="Arial" w:cs="Arial"/>
          <w:bCs/>
        </w:rPr>
        <w:t xml:space="preserve">s minimální rychlostí </w:t>
      </w:r>
      <w:r w:rsidR="00C324F5">
        <w:rPr>
          <w:rFonts w:ascii="Arial" w:eastAsia="Calibri" w:hAnsi="Arial" w:cs="Arial"/>
          <w:bCs/>
        </w:rPr>
        <w:t xml:space="preserve">dosahující alespoň </w:t>
      </w:r>
      <w:r w:rsidR="00D50772" w:rsidRPr="00236D88">
        <w:rPr>
          <w:rFonts w:ascii="Arial" w:eastAsia="Calibri" w:hAnsi="Arial" w:cs="Arial"/>
          <w:bCs/>
        </w:rPr>
        <w:t xml:space="preserve">5 </w:t>
      </w:r>
      <w:proofErr w:type="spellStart"/>
      <w:r w:rsidR="00D50772" w:rsidRPr="00236D88">
        <w:rPr>
          <w:rFonts w:ascii="Arial" w:eastAsia="Calibri" w:hAnsi="Arial" w:cs="Arial"/>
          <w:bCs/>
        </w:rPr>
        <w:t>MBit/s</w:t>
      </w:r>
      <w:proofErr w:type="spellEnd"/>
    </w:p>
    <w:p w14:paraId="40BBD58F" w14:textId="77777777" w:rsidR="00D11F0B"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F5093A">
        <w:rPr>
          <w:rFonts w:ascii="Arial" w:eastAsia="Calibri" w:hAnsi="Arial" w:cs="Arial"/>
          <w:bCs/>
        </w:rPr>
        <w:t xml:space="preserve"> </w:t>
      </w:r>
      <w:r w:rsidR="00700947">
        <w:rPr>
          <w:rFonts w:ascii="Arial" w:eastAsia="Calibri" w:hAnsi="Arial" w:cs="Arial"/>
          <w:bCs/>
        </w:rPr>
        <w:t>od země až po strop</w:t>
      </w:r>
    </w:p>
    <w:p w14:paraId="60F7520F" w14:textId="4A2914E5" w:rsidR="00B3671E" w:rsidRPr="00456A0D" w:rsidRDefault="00D11F0B"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Pr>
          <w:rFonts w:ascii="Arial" w:eastAsia="Calibri" w:hAnsi="Arial" w:cs="Arial"/>
          <w:bCs/>
        </w:rPr>
        <w:t>z boku bude pracoviště řidiče odděleno od prostoru pro cestující nízkými dvířky. Zasklení kabiny řidiče není požadováno</w:t>
      </w:r>
    </w:p>
    <w:p w14:paraId="0B13F0EE" w14:textId="6CB605F0"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proofErr w:type="spellStart"/>
      <w:r w:rsidR="002F5F06" w:rsidRPr="00236D88">
        <w:rPr>
          <w:rFonts w:ascii="Arial" w:eastAsia="Calibri" w:hAnsi="Arial" w:cs="Arial"/>
          <w:bCs/>
        </w:rPr>
        <w:t>klaprámy</w:t>
      </w:r>
      <w:proofErr w:type="spellEnd"/>
      <w:r w:rsidRPr="00456A0D">
        <w:rPr>
          <w:rFonts w:ascii="Arial" w:eastAsia="Calibri" w:hAnsi="Arial" w:cs="Arial"/>
          <w:bCs/>
        </w:rPr>
        <w:t>, schránka na letáky</w:t>
      </w:r>
    </w:p>
    <w:p w14:paraId="170E8805"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3D6180F3"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U sedadel směřujících stejným směrem nesmí být vzdálenost mezi přední stranou polštářování sedadla a zadní stranou polštářování sedadla před ním, měřená vodorovně a ve všech výškách nad podlahou mezi úrovní vrcholu sedáku a bodem ležícím 620 mm nad podlahou, menší než 680 mm</w:t>
      </w:r>
    </w:p>
    <w:p w14:paraId="609CC144" w14:textId="7704D9E6" w:rsidR="00B3671E"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 xml:space="preserve">Sedadla s výškou opěradla od </w:t>
      </w:r>
      <w:r w:rsidR="00E65A20">
        <w:rPr>
          <w:rFonts w:ascii="Arial" w:eastAsia="Calibri" w:hAnsi="Arial" w:cs="Arial"/>
          <w:bCs/>
        </w:rPr>
        <w:t xml:space="preserve">horní </w:t>
      </w:r>
      <w:r w:rsidRPr="00456A0D">
        <w:rPr>
          <w:rFonts w:ascii="Arial" w:eastAsia="Calibri" w:hAnsi="Arial" w:cs="Arial"/>
          <w:bCs/>
        </w:rPr>
        <w:t xml:space="preserve">plochy sedáku alespoň 680 mm. Sedadla musí být polstrovaná, nesmí být použita sedadla vyrobená z tvrdého plastu (ani potaženého látkou), dřeva aj. </w:t>
      </w:r>
    </w:p>
    <w:p w14:paraId="102849EA" w14:textId="33AB4966" w:rsidR="00873B9D" w:rsidRPr="00456A0D" w:rsidRDefault="00873B9D"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Pr>
          <w:rFonts w:ascii="Arial" w:eastAsia="Calibri" w:hAnsi="Arial" w:cs="Arial"/>
          <w:bCs/>
        </w:rPr>
        <w:t xml:space="preserve">Konstrukce opěradla musí být v celé své velikosti vyrobena tak, aby sedící cestující nemohl být obtěžován tlakem nohou za ním sedícího cestujícího, zejména nesmí být tito cestující odděleni pouze </w:t>
      </w:r>
      <w:r w:rsidR="00114E2F">
        <w:rPr>
          <w:rFonts w:ascii="Arial" w:eastAsia="Calibri" w:hAnsi="Arial" w:cs="Arial"/>
          <w:bCs/>
        </w:rPr>
        <w:t>textilií</w:t>
      </w:r>
    </w:p>
    <w:p w14:paraId="78AF497B" w14:textId="46EAB7E5"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musí být opatřena sklopnými opěrkami rukou alespoň na straně do uličky a </w:t>
      </w:r>
      <w:r w:rsidR="001062FC">
        <w:rPr>
          <w:rFonts w:ascii="Arial" w:eastAsia="Calibri" w:hAnsi="Arial" w:cs="Arial"/>
          <w:bCs/>
        </w:rPr>
        <w:t xml:space="preserve">na straně do uličky </w:t>
      </w:r>
      <w:r w:rsidRPr="00456A0D">
        <w:rPr>
          <w:rFonts w:ascii="Arial" w:eastAsia="Calibri" w:hAnsi="Arial" w:cs="Arial"/>
          <w:bCs/>
        </w:rPr>
        <w:t>musí mít madla pro stojící cestující</w:t>
      </w:r>
      <w:r w:rsidR="001062FC">
        <w:rPr>
          <w:rFonts w:ascii="Arial" w:eastAsia="Calibri" w:hAnsi="Arial" w:cs="Arial"/>
          <w:bCs/>
        </w:rPr>
        <w:t xml:space="preserve">. Tyto madla budou umístěny minimálně na lichých řadách sedadel na pravé straně a v sudých řadách </w:t>
      </w:r>
      <w:r w:rsidR="00020D1E">
        <w:rPr>
          <w:rFonts w:ascii="Arial" w:eastAsia="Calibri" w:hAnsi="Arial" w:cs="Arial"/>
          <w:bCs/>
        </w:rPr>
        <w:t xml:space="preserve">sedadel </w:t>
      </w:r>
      <w:r w:rsidR="001062FC">
        <w:rPr>
          <w:rFonts w:ascii="Arial" w:eastAsia="Calibri" w:hAnsi="Arial" w:cs="Arial"/>
          <w:bCs/>
        </w:rPr>
        <w:t>na levé straně vozidla.</w:t>
      </w:r>
    </w:p>
    <w:p w14:paraId="41DA988E" w14:textId="56B2F402" w:rsidR="00B3671E" w:rsidRPr="00933DF2"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E4393B">
        <w:rPr>
          <w:rFonts w:ascii="Arial" w:eastAsia="Calibri" w:hAnsi="Arial" w:cs="Arial"/>
          <w:bCs/>
        </w:rPr>
        <w:t xml:space="preserve">boční </w:t>
      </w:r>
      <w:r w:rsidRPr="00456A0D">
        <w:rPr>
          <w:rFonts w:ascii="Arial" w:eastAsia="Calibri" w:hAnsi="Arial" w:cs="Arial"/>
          <w:bCs/>
        </w:rPr>
        <w:t>skla musí být tónovaná</w:t>
      </w:r>
      <w:r w:rsidR="00D11F0B">
        <w:rPr>
          <w:rFonts w:ascii="Arial" w:eastAsia="Calibri" w:hAnsi="Arial" w:cs="Arial"/>
          <w:bCs/>
        </w:rPr>
        <w:t xml:space="preserve">, </w:t>
      </w:r>
      <w:r w:rsidR="002129B0">
        <w:rPr>
          <w:rFonts w:ascii="Arial" w:eastAsia="Calibri" w:hAnsi="Arial" w:cs="Arial"/>
          <w:bCs/>
        </w:rPr>
        <w:t xml:space="preserve">je preferován index TL 35 % a index TE maximálně </w:t>
      </w:r>
      <w:r w:rsidR="002129B0" w:rsidRPr="00933DF2">
        <w:rPr>
          <w:rFonts w:ascii="Arial" w:eastAsia="Calibri" w:hAnsi="Arial" w:cs="Arial"/>
          <w:bCs/>
        </w:rPr>
        <w:t>22 %</w:t>
      </w:r>
      <w:r w:rsidR="00FE2B43" w:rsidRPr="00933DF2">
        <w:rPr>
          <w:rFonts w:ascii="Arial" w:eastAsia="Calibri" w:hAnsi="Arial" w:cs="Arial"/>
          <w:bCs/>
        </w:rPr>
        <w:t>T</w:t>
      </w:r>
    </w:p>
    <w:p w14:paraId="7A1B651C"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2514B5FE" w14:textId="54011A03" w:rsidR="006C184A"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proofErr w:type="spellStart"/>
      <w:r w:rsidRPr="00456A0D">
        <w:rPr>
          <w:rFonts w:ascii="Arial" w:eastAsia="Calibri" w:hAnsi="Arial" w:cs="Arial"/>
          <w:bCs/>
        </w:rPr>
        <w:t>Ofuk</w:t>
      </w:r>
      <w:proofErr w:type="spellEnd"/>
      <w:r w:rsidRPr="00456A0D">
        <w:rPr>
          <w:rFonts w:ascii="Arial" w:eastAsia="Calibri" w:hAnsi="Arial" w:cs="Arial"/>
          <w:bCs/>
        </w:rPr>
        <w:t xml:space="preserve"> předních schodů</w:t>
      </w:r>
      <w:r w:rsidR="006C184A">
        <w:rPr>
          <w:rFonts w:ascii="Arial" w:eastAsia="Calibri" w:hAnsi="Arial" w:cs="Arial"/>
          <w:bCs/>
        </w:rPr>
        <w:t xml:space="preserve">, v případě provedení LE bude </w:t>
      </w:r>
      <w:proofErr w:type="spellStart"/>
      <w:r w:rsidR="006C184A">
        <w:rPr>
          <w:rFonts w:ascii="Arial" w:eastAsia="Calibri" w:hAnsi="Arial" w:cs="Arial"/>
          <w:bCs/>
        </w:rPr>
        <w:t>ofuk</w:t>
      </w:r>
      <w:proofErr w:type="spellEnd"/>
      <w:r w:rsidR="006C184A">
        <w:rPr>
          <w:rFonts w:ascii="Arial" w:eastAsia="Calibri" w:hAnsi="Arial" w:cs="Arial"/>
          <w:bCs/>
        </w:rPr>
        <w:t xml:space="preserve"> prostoru nástupu cestujících u předních dveří</w:t>
      </w:r>
      <w:r w:rsidR="004D5370">
        <w:rPr>
          <w:rFonts w:ascii="Arial" w:eastAsia="Calibri" w:hAnsi="Arial" w:cs="Arial"/>
          <w:bCs/>
        </w:rPr>
        <w:t>, nebo lze mít vyhřívání schodů či podlahy v nástupním prostoru</w:t>
      </w:r>
    </w:p>
    <w:p w14:paraId="728EC38C" w14:textId="7CCD129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Dvojité zasklení bočních oken</w:t>
      </w:r>
      <w:r w:rsidR="001E6ED8">
        <w:rPr>
          <w:rFonts w:ascii="Arial" w:eastAsia="Calibri" w:hAnsi="Arial" w:cs="Arial"/>
          <w:bCs/>
        </w:rPr>
        <w:t xml:space="preserve"> </w:t>
      </w:r>
    </w:p>
    <w:p w14:paraId="69F0C21A" w14:textId="60D9F77F"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Minimálně 4 topná tělesa na vytápění prostoru pro cestující s rozvodem vzduchu pomocí topných kanálů</w:t>
      </w:r>
      <w:r w:rsidR="004730FB">
        <w:rPr>
          <w:rFonts w:ascii="Arial" w:eastAsia="Calibri" w:hAnsi="Arial" w:cs="Arial"/>
          <w:bCs/>
        </w:rPr>
        <w:t xml:space="preserve"> </w:t>
      </w:r>
      <w:r w:rsidR="00A561F1">
        <w:rPr>
          <w:rFonts w:ascii="Arial" w:eastAsia="Calibri" w:hAnsi="Arial" w:cs="Arial"/>
          <w:bCs/>
        </w:rPr>
        <w:t>nebo systémem sálavého topení</w:t>
      </w:r>
      <w:r w:rsidR="003E110C">
        <w:rPr>
          <w:rFonts w:ascii="Arial" w:eastAsia="Calibri" w:hAnsi="Arial" w:cs="Arial"/>
          <w:bCs/>
        </w:rPr>
        <w:t xml:space="preserve"> s ventilátorem</w:t>
      </w:r>
    </w:p>
    <w:p w14:paraId="54533D2E"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63C67527" w:rsidR="00B3671E"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 dvoje dveře. Dveře musí být dvoukřídlé, pouze první dveře (u stanoviště řidiče) mohou být jednokřídlé </w:t>
      </w:r>
    </w:p>
    <w:p w14:paraId="4F89352E" w14:textId="078ADA86" w:rsidR="003B3AA1" w:rsidRPr="00236D88" w:rsidRDefault="003B3AA1"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24F8A897" w:rsidR="00690194" w:rsidRPr="00236D88" w:rsidRDefault="00690194"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920E62">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77777777" w:rsidR="00E40C98" w:rsidRPr="00236D88" w:rsidRDefault="00E40C98"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75A2F88E" w14:textId="77777777" w:rsidR="00505C90" w:rsidRPr="00456A0D" w:rsidRDefault="00505C90" w:rsidP="000F0CEA">
      <w:pPr>
        <w:tabs>
          <w:tab w:val="num" w:pos="797"/>
        </w:tabs>
        <w:spacing w:after="120" w:line="360" w:lineRule="auto"/>
        <w:contextualSpacing/>
        <w:jc w:val="both"/>
        <w:rPr>
          <w:rFonts w:ascii="Arial" w:eastAsia="Calibri" w:hAnsi="Arial" w:cs="Arial"/>
          <w:bCs/>
          <w:highlight w:val="yellow"/>
        </w:rPr>
      </w:pPr>
    </w:p>
    <w:p w14:paraId="08264724" w14:textId="016A9712" w:rsidR="00505C90" w:rsidRPr="001D0372" w:rsidRDefault="00505C90" w:rsidP="000F0CEA">
      <w:pPr>
        <w:pStyle w:val="Nadpis3"/>
        <w:rPr>
          <w:rFonts w:ascii="Arial" w:eastAsia="Calibri" w:hAnsi="Arial" w:cs="Arial"/>
          <w:color w:val="auto"/>
          <w:sz w:val="24"/>
          <w:szCs w:val="24"/>
        </w:rPr>
      </w:pPr>
      <w:bookmarkStart w:id="12" w:name="_Ref61243687"/>
      <w:bookmarkStart w:id="13" w:name="_Toc132955281"/>
      <w:bookmarkStart w:id="14" w:name="_Hlk132892973"/>
      <w:r w:rsidRPr="001D0372">
        <w:rPr>
          <w:rFonts w:ascii="Arial" w:eastAsia="Calibri" w:hAnsi="Arial" w:cs="Arial"/>
          <w:color w:val="auto"/>
          <w:sz w:val="24"/>
          <w:szCs w:val="24"/>
        </w:rPr>
        <w:t xml:space="preserve">Starší vozidla vstupující do systému VDV přípustných kategorií S, V, </w:t>
      </w:r>
      <w:proofErr w:type="spellStart"/>
      <w:r w:rsidRPr="001D0372">
        <w:rPr>
          <w:rFonts w:ascii="Arial" w:eastAsia="Calibri" w:hAnsi="Arial" w:cs="Arial"/>
          <w:color w:val="auto"/>
          <w:sz w:val="24"/>
          <w:szCs w:val="24"/>
        </w:rPr>
        <w:t>Vplus</w:t>
      </w:r>
      <w:bookmarkEnd w:id="12"/>
      <w:bookmarkEnd w:id="13"/>
      <w:proofErr w:type="spellEnd"/>
    </w:p>
    <w:bookmarkEnd w:id="14"/>
    <w:p w14:paraId="3F83E4C1" w14:textId="77777777" w:rsidR="00505C90" w:rsidRPr="00456A0D" w:rsidRDefault="00505C90" w:rsidP="000F0CEA">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7CEBD673" w14:textId="6E4638A8" w:rsidR="00965621" w:rsidRPr="00456A0D" w:rsidRDefault="00965621"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bookmarkStart w:id="15" w:name="_Hlk132892997"/>
      <w:r>
        <w:rPr>
          <w:rFonts w:ascii="Arial" w:eastAsia="Calibri" w:hAnsi="Arial" w:cs="Arial"/>
          <w:bCs/>
        </w:rPr>
        <w:lastRenderedPageBreak/>
        <w:t>Tato vozidla nemusí mít částečně nízkopodlažní provedení LE (</w:t>
      </w:r>
      <w:proofErr w:type="spellStart"/>
      <w:r>
        <w:rPr>
          <w:rFonts w:ascii="Arial" w:eastAsia="Calibri" w:hAnsi="Arial" w:cs="Arial"/>
          <w:bCs/>
        </w:rPr>
        <w:t>Low</w:t>
      </w:r>
      <w:proofErr w:type="spellEnd"/>
      <w:r>
        <w:rPr>
          <w:rFonts w:ascii="Arial" w:eastAsia="Calibri" w:hAnsi="Arial" w:cs="Arial"/>
          <w:bCs/>
        </w:rPr>
        <w:t xml:space="preserve"> </w:t>
      </w:r>
      <w:proofErr w:type="spellStart"/>
      <w:r>
        <w:rPr>
          <w:rFonts w:ascii="Arial" w:eastAsia="Calibri" w:hAnsi="Arial" w:cs="Arial"/>
          <w:bCs/>
        </w:rPr>
        <w:t>Entry</w:t>
      </w:r>
      <w:proofErr w:type="spellEnd"/>
      <w:r>
        <w:rPr>
          <w:rFonts w:ascii="Arial" w:eastAsia="Calibri" w:hAnsi="Arial" w:cs="Arial"/>
          <w:bCs/>
        </w:rPr>
        <w:t>)</w:t>
      </w:r>
      <w:r w:rsidR="00810A33">
        <w:rPr>
          <w:rFonts w:ascii="Arial" w:eastAsia="Calibri" w:hAnsi="Arial" w:cs="Arial"/>
          <w:bCs/>
        </w:rPr>
        <w:t>, tím není dotčena povinnost uvedená v kapitole 2.5</w:t>
      </w:r>
      <w:bookmarkEnd w:id="15"/>
      <w:r w:rsidR="00810A33">
        <w:rPr>
          <w:rFonts w:ascii="Arial" w:eastAsia="Calibri" w:hAnsi="Arial" w:cs="Arial"/>
          <w:bCs/>
        </w:rPr>
        <w:t xml:space="preserve"> </w:t>
      </w:r>
    </w:p>
    <w:p w14:paraId="04BAAB9F"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3D36D2C8" w:rsidR="00505C90" w:rsidRPr="00456A0D" w:rsidRDefault="00746EE4"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447A15F8"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Přední mlhové světlomety</w:t>
      </w:r>
    </w:p>
    <w:p w14:paraId="1AA9A3BD" w14:textId="5FC7E153"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Maximální rychlost alespoň </w:t>
      </w:r>
      <w:r w:rsidR="008D06D1">
        <w:rPr>
          <w:rFonts w:ascii="Arial" w:eastAsia="Calibri" w:hAnsi="Arial" w:cs="Arial"/>
          <w:bCs/>
        </w:rPr>
        <w:t>90</w:t>
      </w:r>
      <w:r w:rsidRPr="00456A0D">
        <w:rPr>
          <w:rFonts w:ascii="Arial" w:eastAsia="Calibri" w:hAnsi="Arial" w:cs="Arial"/>
          <w:bCs/>
        </w:rPr>
        <w:t xml:space="preserve"> km/h</w:t>
      </w:r>
    </w:p>
    <w:p w14:paraId="78FB3890" w14:textId="05BC2B47" w:rsidR="00505C90" w:rsidRPr="00456A0D" w:rsidRDefault="00505C90" w:rsidP="000F0CEA">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 xml:space="preserve">lech je specifikován v Příloze č. 2 TPS </w:t>
      </w:r>
      <w:r w:rsidR="00C3093F">
        <w:rPr>
          <w:rFonts w:ascii="Arial" w:eastAsia="Calibri" w:hAnsi="Arial" w:cs="Arial"/>
          <w:bCs/>
        </w:rPr>
        <w:t xml:space="preserve">IDS </w:t>
      </w:r>
      <w:r w:rsidR="00685AEB" w:rsidRPr="00685AEB">
        <w:rPr>
          <w:rFonts w:ascii="Arial" w:eastAsia="Calibri" w:hAnsi="Arial" w:cs="Arial"/>
          <w:bCs/>
        </w:rPr>
        <w:t>VDV</w:t>
      </w:r>
      <w:r w:rsidR="00704344">
        <w:rPr>
          <w:rFonts w:ascii="Arial" w:eastAsia="Calibri" w:hAnsi="Arial" w:cs="Arial"/>
          <w:bCs/>
        </w:rPr>
        <w:t xml:space="preserve"> – Požadavky na odbavovací zařízení dopravců</w:t>
      </w:r>
      <w:r w:rsidRPr="00685AEB">
        <w:rPr>
          <w:rFonts w:ascii="Arial" w:eastAsia="Calibri" w:hAnsi="Arial" w:cs="Arial"/>
          <w:bCs/>
        </w:rPr>
        <w:t>,</w:t>
      </w:r>
      <w:r w:rsidRPr="00456A0D">
        <w:rPr>
          <w:rFonts w:ascii="Arial" w:eastAsia="Calibri" w:hAnsi="Arial" w:cs="Arial"/>
          <w:bCs/>
        </w:rPr>
        <w:t xml:space="preserve"> který je součástí zadávací dokumentace a </w:t>
      </w:r>
      <w:proofErr w:type="gramStart"/>
      <w:r w:rsidRPr="00456A0D">
        <w:rPr>
          <w:rFonts w:ascii="Arial" w:eastAsia="Calibri" w:hAnsi="Arial" w:cs="Arial"/>
          <w:bCs/>
        </w:rPr>
        <w:t>tvoří</w:t>
      </w:r>
      <w:proofErr w:type="gramEnd"/>
      <w:r w:rsidRPr="00456A0D">
        <w:rPr>
          <w:rFonts w:ascii="Arial" w:eastAsia="Calibri" w:hAnsi="Arial" w:cs="Arial"/>
          <w:bCs/>
        </w:rPr>
        <w:t xml:space="preserve"> přílohu </w:t>
      </w:r>
      <w:r w:rsidR="00245D1E">
        <w:rPr>
          <w:rFonts w:ascii="Arial" w:eastAsia="Calibri" w:hAnsi="Arial" w:cs="Arial"/>
          <w:bCs/>
        </w:rPr>
        <w:t>s</w:t>
      </w:r>
      <w:r w:rsidRPr="00456A0D">
        <w:rPr>
          <w:rFonts w:ascii="Arial" w:eastAsia="Calibri" w:hAnsi="Arial" w:cs="Arial"/>
          <w:bCs/>
        </w:rPr>
        <w:t xml:space="preserve">mlouvy. V tomto dokumentu jsou také popsány jednotlivé funkcionality, které musí elektronický odbavovací systém ve vozidlech </w:t>
      </w:r>
      <w:r w:rsidR="00C3093F">
        <w:rPr>
          <w:rFonts w:ascii="Arial" w:eastAsia="Calibri" w:hAnsi="Arial" w:cs="Arial"/>
          <w:bCs/>
        </w:rPr>
        <w:t xml:space="preserve">IDS </w:t>
      </w:r>
      <w:r w:rsidRPr="00456A0D">
        <w:rPr>
          <w:rFonts w:ascii="Arial" w:eastAsia="Calibri" w:hAnsi="Arial" w:cs="Arial"/>
          <w:bCs/>
        </w:rPr>
        <w:t>VDV splňovat.</w:t>
      </w:r>
    </w:p>
    <w:p w14:paraId="58B5E146" w14:textId="4209E61D" w:rsidR="00505C90" w:rsidRPr="00456A0D" w:rsidRDefault="00505C90" w:rsidP="000F0CEA">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p>
    <w:p w14:paraId="54902919"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74E447D3" w:rsidR="00505C90" w:rsidRDefault="00505C90" w:rsidP="000F0CEA">
      <w:pPr>
        <w:numPr>
          <w:ilvl w:val="0"/>
          <w:numId w:val="2"/>
        </w:numPr>
        <w:tabs>
          <w:tab w:val="num" w:pos="797"/>
          <w:tab w:val="num" w:pos="2268"/>
        </w:tabs>
        <w:spacing w:after="120" w:line="360" w:lineRule="auto"/>
        <w:ind w:left="797" w:hanging="284"/>
        <w:contextualSpacing/>
        <w:jc w:val="both"/>
        <w:rPr>
          <w:ins w:id="16" w:author="Němec Lukáš Bc." w:date="2023-06-15T10:30:00Z"/>
          <w:rFonts w:ascii="Arial" w:eastAsia="Calibri" w:hAnsi="Arial" w:cs="Arial"/>
          <w:bCs/>
        </w:rPr>
      </w:pPr>
      <w:r w:rsidRPr="00456A0D">
        <w:rPr>
          <w:rFonts w:ascii="Arial" w:eastAsia="Calibri" w:hAnsi="Arial" w:cs="Arial"/>
          <w:bCs/>
        </w:rPr>
        <w:t>Informační vitríny, schránka na letáky</w:t>
      </w:r>
    </w:p>
    <w:p w14:paraId="1E7B12DA" w14:textId="77777777" w:rsidR="00625531" w:rsidRPr="00456A0D" w:rsidRDefault="00625531" w:rsidP="00625531">
      <w:pPr>
        <w:numPr>
          <w:ilvl w:val="0"/>
          <w:numId w:val="2"/>
        </w:numPr>
        <w:tabs>
          <w:tab w:val="num" w:pos="797"/>
        </w:tabs>
        <w:spacing w:before="120" w:after="120" w:line="360" w:lineRule="auto"/>
        <w:ind w:left="797" w:hanging="284"/>
        <w:contextualSpacing/>
        <w:jc w:val="both"/>
        <w:rPr>
          <w:ins w:id="17" w:author="Němec Lukáš Bc." w:date="2023-06-15T10:30:00Z"/>
          <w:rFonts w:ascii="Arial" w:eastAsia="Calibri" w:hAnsi="Arial" w:cs="Arial"/>
          <w:bCs/>
        </w:rPr>
      </w:pPr>
      <w:ins w:id="18" w:author="Němec Lukáš Bc." w:date="2023-06-15T10:30:00Z">
        <w:r w:rsidRPr="00456A0D">
          <w:rPr>
            <w:rFonts w:ascii="Arial" w:eastAsia="Calibri" w:hAnsi="Arial" w:cs="Arial"/>
            <w:bCs/>
          </w:rPr>
          <w:t>Elektronický akustický informační systém</w:t>
        </w:r>
      </w:ins>
    </w:p>
    <w:p w14:paraId="352E2392" w14:textId="77777777" w:rsidR="00625531" w:rsidRPr="00456A0D" w:rsidRDefault="00625531" w:rsidP="00625531">
      <w:pPr>
        <w:numPr>
          <w:ilvl w:val="0"/>
          <w:numId w:val="2"/>
        </w:numPr>
        <w:tabs>
          <w:tab w:val="num" w:pos="797"/>
        </w:tabs>
        <w:spacing w:before="120" w:after="120" w:line="360" w:lineRule="auto"/>
        <w:ind w:left="797" w:hanging="284"/>
        <w:contextualSpacing/>
        <w:jc w:val="both"/>
        <w:rPr>
          <w:ins w:id="19" w:author="Němec Lukáš Bc." w:date="2023-06-15T10:30:00Z"/>
          <w:rFonts w:ascii="Arial" w:eastAsia="Calibri" w:hAnsi="Arial" w:cs="Arial"/>
          <w:bCs/>
        </w:rPr>
      </w:pPr>
      <w:ins w:id="20" w:author="Němec Lukáš Bc." w:date="2023-06-15T10:30:00Z">
        <w:r w:rsidRPr="00456A0D">
          <w:rPr>
            <w:rFonts w:ascii="Arial" w:eastAsia="Calibri" w:hAnsi="Arial" w:cs="Arial"/>
            <w:bCs/>
          </w:rPr>
          <w:t>Elektronický vizuální informační systém vnitřní</w:t>
        </w:r>
      </w:ins>
    </w:p>
    <w:p w14:paraId="1399BE57" w14:textId="67DC5D52" w:rsidR="00523637"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Ve vozidle se musí nacházet prostor pro umístění dvou kočárků nebo vozíků pro invalidy, v tomto místě mohou být sklopné sedačky</w:t>
      </w:r>
      <w:r w:rsidR="00224C5B">
        <w:rPr>
          <w:rFonts w:ascii="Arial" w:eastAsia="Calibri" w:hAnsi="Arial" w:cs="Arial"/>
          <w:bCs/>
        </w:rPr>
        <w:t xml:space="preserve">; to neplatí pro kategorii S, kde </w:t>
      </w:r>
      <w:proofErr w:type="gramStart"/>
      <w:r w:rsidR="00224C5B">
        <w:rPr>
          <w:rFonts w:ascii="Arial" w:eastAsia="Calibri" w:hAnsi="Arial" w:cs="Arial"/>
          <w:bCs/>
        </w:rPr>
        <w:t>stačí</w:t>
      </w:r>
      <w:proofErr w:type="gramEnd"/>
      <w:r w:rsidR="00224C5B">
        <w:rPr>
          <w:rFonts w:ascii="Arial" w:eastAsia="Calibri" w:hAnsi="Arial" w:cs="Arial"/>
          <w:bCs/>
        </w:rPr>
        <w:t xml:space="preserve"> prostor pro umístění jednoho kočárku nebo vozíku pro invalidy, v tomto místě mohou být sklopné sedačky</w:t>
      </w:r>
      <w:r w:rsidR="00523637">
        <w:rPr>
          <w:rFonts w:ascii="Arial" w:eastAsia="Calibri" w:hAnsi="Arial" w:cs="Arial"/>
          <w:bCs/>
        </w:rPr>
        <w:t xml:space="preserve"> </w:t>
      </w:r>
    </w:p>
    <w:p w14:paraId="1291A152" w14:textId="34A746BB"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min. 3 ks v celé délce vozidla, z toho </w:t>
      </w:r>
      <w:r w:rsidR="004224A5">
        <w:rPr>
          <w:rFonts w:ascii="Arial" w:eastAsia="Calibri" w:hAnsi="Arial" w:cs="Arial"/>
          <w:bCs/>
        </w:rPr>
        <w:t xml:space="preserve">min. </w:t>
      </w:r>
      <w:r w:rsidRPr="00456A0D">
        <w:rPr>
          <w:rFonts w:ascii="Arial" w:eastAsia="Calibri" w:hAnsi="Arial" w:cs="Arial"/>
          <w:bCs/>
        </w:rPr>
        <w:t>2 ks do výšky max. 140 cm od podlahy vozidla, umístění v blízkosti dveří a sedadel vyhrazených pro ZTP</w:t>
      </w:r>
    </w:p>
    <w:p w14:paraId="77E67E9C"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60940CDF" w14:textId="3D3B6DA9"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Minimálně 5 oken musí mít posuvné </w:t>
      </w:r>
      <w:r w:rsidR="00513631">
        <w:rPr>
          <w:rFonts w:ascii="Arial" w:eastAsia="Calibri" w:hAnsi="Arial" w:cs="Arial"/>
          <w:bCs/>
        </w:rPr>
        <w:t xml:space="preserve">nebo výklopné </w:t>
      </w:r>
      <w:r w:rsidRPr="00456A0D">
        <w:rPr>
          <w:rFonts w:ascii="Arial" w:eastAsia="Calibri" w:hAnsi="Arial" w:cs="Arial"/>
          <w:bCs/>
        </w:rPr>
        <w:t>ventilační prostory vysoké minimálně 150 mm</w:t>
      </w:r>
      <w:r w:rsidR="00BF43F0">
        <w:rPr>
          <w:rFonts w:ascii="Arial" w:eastAsia="Calibri" w:hAnsi="Arial" w:cs="Arial"/>
          <w:bCs/>
        </w:rPr>
        <w:t>; v případě, pokud je vozidlo vybaveno funkční klimatizací, není podmínka počtu oken s výklopnými nebo posuvnými prostory vyžadována</w:t>
      </w:r>
    </w:p>
    <w:p w14:paraId="2ABEBDED"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0F0CEA">
      <w:pPr>
        <w:tabs>
          <w:tab w:val="num" w:pos="2268"/>
        </w:tabs>
        <w:spacing w:after="120" w:line="360" w:lineRule="auto"/>
        <w:contextualSpacing/>
        <w:jc w:val="both"/>
        <w:rPr>
          <w:rFonts w:ascii="Arial" w:eastAsia="Calibri" w:hAnsi="Arial" w:cs="Arial"/>
          <w:bCs/>
        </w:rPr>
      </w:pPr>
    </w:p>
    <w:p w14:paraId="09A0479E" w14:textId="77777777" w:rsidR="003649AA" w:rsidRPr="001D0372" w:rsidRDefault="003649AA" w:rsidP="000F0CEA">
      <w:pPr>
        <w:pStyle w:val="Nadpis2"/>
        <w:rPr>
          <w:rFonts w:ascii="Arial" w:eastAsia="Calibri" w:hAnsi="Arial" w:cs="Arial"/>
          <w:color w:val="auto"/>
        </w:rPr>
      </w:pPr>
      <w:bookmarkStart w:id="21" w:name="_Toc132955282"/>
      <w:r w:rsidRPr="001D0372">
        <w:rPr>
          <w:rFonts w:ascii="Arial" w:eastAsia="Calibri" w:hAnsi="Arial" w:cs="Arial"/>
          <w:color w:val="auto"/>
        </w:rPr>
        <w:t>Specifické standardy vybavení jednotlivých kategorii vozidel pro přepravu osob – M3</w:t>
      </w:r>
      <w:bookmarkEnd w:id="21"/>
    </w:p>
    <w:p w14:paraId="512B5466" w14:textId="77777777" w:rsidR="00494997" w:rsidRDefault="00494997" w:rsidP="000F0CEA">
      <w:pPr>
        <w:tabs>
          <w:tab w:val="num" w:pos="2268"/>
        </w:tabs>
        <w:spacing w:after="120" w:line="360" w:lineRule="auto"/>
        <w:contextualSpacing/>
        <w:jc w:val="both"/>
        <w:rPr>
          <w:rFonts w:ascii="Arial" w:eastAsia="Calibri" w:hAnsi="Arial" w:cs="Arial"/>
          <w:bCs/>
        </w:rPr>
      </w:pPr>
    </w:p>
    <w:p w14:paraId="556E0303" w14:textId="22E5AA2F" w:rsidR="00494997" w:rsidRDefault="00494997" w:rsidP="000F0CEA">
      <w:pPr>
        <w:tabs>
          <w:tab w:val="num" w:pos="2268"/>
        </w:tabs>
        <w:spacing w:after="120" w:line="360" w:lineRule="auto"/>
        <w:contextualSpacing/>
        <w:jc w:val="both"/>
        <w:rPr>
          <w:rFonts w:ascii="Arial" w:eastAsia="Calibri" w:hAnsi="Arial" w:cs="Arial"/>
          <w:bCs/>
        </w:rPr>
      </w:pPr>
      <w:r w:rsidRPr="00677138">
        <w:rPr>
          <w:rFonts w:ascii="Arial" w:eastAsia="Calibri" w:hAnsi="Arial" w:cs="Arial"/>
          <w:b/>
          <w:sz w:val="28"/>
          <w:szCs w:val="28"/>
        </w:rPr>
        <w:t>Požadavky na nová vozidla</w:t>
      </w:r>
    </w:p>
    <w:p w14:paraId="64E83E9B" w14:textId="6A2E75E5" w:rsidR="003649AA" w:rsidRPr="00456A0D" w:rsidRDefault="00551B1B" w:rsidP="000F0CEA">
      <w:pPr>
        <w:tabs>
          <w:tab w:val="num" w:pos="2268"/>
        </w:tabs>
        <w:spacing w:after="120" w:line="360" w:lineRule="auto"/>
        <w:contextualSpacing/>
        <w:jc w:val="both"/>
        <w:rPr>
          <w:rFonts w:ascii="Arial" w:eastAsia="Calibri" w:hAnsi="Arial" w:cs="Arial"/>
          <w:bCs/>
        </w:rPr>
      </w:pPr>
      <w:r>
        <w:rPr>
          <w:rFonts w:ascii="Arial" w:eastAsia="Calibri" w:hAnsi="Arial" w:cs="Arial"/>
          <w:bCs/>
        </w:rPr>
        <w:lastRenderedPageBreak/>
        <w:t>Nová</w:t>
      </w:r>
      <w:r w:rsidR="003649AA" w:rsidRPr="00456A0D">
        <w:rPr>
          <w:rFonts w:ascii="Arial" w:eastAsia="Calibri" w:hAnsi="Arial" w:cs="Arial"/>
          <w:bCs/>
        </w:rPr>
        <w:t xml:space="preserve"> vozidla musí dále splňovat požadavky dle jednot</w:t>
      </w:r>
      <w:r w:rsidR="00A425D5" w:rsidRPr="00456A0D">
        <w:rPr>
          <w:rFonts w:ascii="Arial" w:eastAsia="Calibri" w:hAnsi="Arial" w:cs="Arial"/>
          <w:bCs/>
        </w:rPr>
        <w:t>l</w:t>
      </w:r>
      <w:r w:rsidR="003649AA" w:rsidRPr="00456A0D">
        <w:rPr>
          <w:rFonts w:ascii="Arial" w:eastAsia="Calibri" w:hAnsi="Arial" w:cs="Arial"/>
          <w:bCs/>
        </w:rPr>
        <w:t>ivých kategorií vozidel</w:t>
      </w:r>
      <w:r w:rsidR="007B3F08">
        <w:rPr>
          <w:rFonts w:ascii="Arial" w:eastAsia="Calibri" w:hAnsi="Arial" w:cs="Arial"/>
          <w:bCs/>
        </w:rPr>
        <w:t>.</w:t>
      </w:r>
    </w:p>
    <w:p w14:paraId="3FACB41E" w14:textId="46C3CBA8" w:rsidR="003649AA" w:rsidRPr="002E1628" w:rsidRDefault="003649AA" w:rsidP="000F0CEA">
      <w:pPr>
        <w:pStyle w:val="Nadpis3"/>
        <w:rPr>
          <w:rStyle w:val="Siln"/>
          <w:rFonts w:ascii="Arial" w:hAnsi="Arial" w:cs="Arial"/>
          <w:b/>
          <w:bCs/>
          <w:color w:val="auto"/>
        </w:rPr>
      </w:pPr>
      <w:bookmarkStart w:id="22" w:name="_Toc132955283"/>
      <w:r w:rsidRPr="002E1628">
        <w:rPr>
          <w:rStyle w:val="Siln"/>
          <w:rFonts w:ascii="Arial" w:hAnsi="Arial" w:cs="Arial"/>
          <w:b/>
          <w:bCs/>
          <w:color w:val="auto"/>
        </w:rPr>
        <w:t>Vozidla kategorie S-N</w:t>
      </w:r>
      <w:bookmarkEnd w:id="22"/>
    </w:p>
    <w:p w14:paraId="5F86C1C2" w14:textId="1E5CAA4D" w:rsidR="009D770C" w:rsidRPr="00D87FD3" w:rsidRDefault="00E94BCB"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9D770C" w:rsidRPr="00D87FD3">
        <w:rPr>
          <w:rStyle w:val="Siln"/>
          <w:rFonts w:ascii="Arial" w:eastAsia="Calibri" w:hAnsi="Arial" w:cs="Arial"/>
          <w:b w:val="0"/>
          <w:sz w:val="22"/>
          <w:szCs w:val="22"/>
          <w:lang w:eastAsia="en-US"/>
        </w:rPr>
        <w:t xml:space="preserve">ástečně nízkopodlažní – </w:t>
      </w:r>
      <w:proofErr w:type="spellStart"/>
      <w:r w:rsidR="009D770C" w:rsidRPr="00D87FD3">
        <w:rPr>
          <w:rStyle w:val="Siln"/>
          <w:rFonts w:ascii="Arial" w:eastAsia="Calibri" w:hAnsi="Arial" w:cs="Arial"/>
          <w:b w:val="0"/>
          <w:sz w:val="22"/>
          <w:szCs w:val="22"/>
          <w:lang w:eastAsia="en-US"/>
        </w:rPr>
        <w:t>Low</w:t>
      </w:r>
      <w:proofErr w:type="spellEnd"/>
      <w:r w:rsidR="009D770C" w:rsidRPr="00D87FD3">
        <w:rPr>
          <w:rStyle w:val="Siln"/>
          <w:rFonts w:ascii="Arial" w:eastAsia="Calibri" w:hAnsi="Arial" w:cs="Arial"/>
          <w:b w:val="0"/>
          <w:sz w:val="22"/>
          <w:szCs w:val="22"/>
          <w:lang w:eastAsia="en-US"/>
        </w:rPr>
        <w:t xml:space="preserve"> </w:t>
      </w:r>
      <w:proofErr w:type="spellStart"/>
      <w:r w:rsidR="009D770C" w:rsidRPr="00D87FD3">
        <w:rPr>
          <w:rStyle w:val="Siln"/>
          <w:rFonts w:ascii="Arial" w:eastAsia="Calibri" w:hAnsi="Arial" w:cs="Arial"/>
          <w:b w:val="0"/>
          <w:sz w:val="22"/>
          <w:szCs w:val="22"/>
          <w:lang w:eastAsia="en-US"/>
        </w:rPr>
        <w:t>Entry</w:t>
      </w:r>
      <w:proofErr w:type="spellEnd"/>
      <w:r w:rsidR="009D770C" w:rsidRPr="00D87FD3">
        <w:rPr>
          <w:rStyle w:val="Siln"/>
          <w:rFonts w:ascii="Arial" w:eastAsia="Calibri" w:hAnsi="Arial" w:cs="Arial"/>
          <w:b w:val="0"/>
          <w:sz w:val="22"/>
          <w:szCs w:val="22"/>
          <w:lang w:eastAsia="en-US"/>
        </w:rPr>
        <w:t xml:space="preserve"> </w:t>
      </w:r>
    </w:p>
    <w:p w14:paraId="4FC407AB" w14:textId="77777777" w:rsidR="009D770C" w:rsidRPr="00D87FD3" w:rsidRDefault="009D770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Celková kapacita alespoň 62 míst, z toho 31 míst k sezení, z čehož mohou být </w:t>
      </w:r>
      <w:r w:rsidRPr="00D87FD3">
        <w:rPr>
          <w:rStyle w:val="Siln"/>
          <w:rFonts w:ascii="Arial" w:eastAsia="Calibri" w:hAnsi="Arial" w:cs="Arial"/>
          <w:b w:val="0"/>
          <w:sz w:val="22"/>
          <w:szCs w:val="22"/>
          <w:lang w:eastAsia="en-US"/>
        </w:rPr>
        <w:br/>
        <w:t>max. 2 sedačky sklopné při nevyužití plochy pro kočárek a invalidní vozík</w:t>
      </w:r>
    </w:p>
    <w:p w14:paraId="400290E1" w14:textId="1C244131" w:rsidR="009D770C" w:rsidRPr="00D87FD3" w:rsidRDefault="009D770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C63D3C">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3D7CCDB9" w14:textId="304262B7" w:rsidR="009D770C" w:rsidRPr="00D87FD3" w:rsidRDefault="009D770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EE471C">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w:t>
      </w:r>
    </w:p>
    <w:p w14:paraId="77ECFEB5" w14:textId="77777777" w:rsidR="009D770C" w:rsidRPr="00D87FD3" w:rsidRDefault="009D770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9F4510D" w14:textId="1A09255B" w:rsidR="009D770C" w:rsidRPr="00D87FD3" w:rsidRDefault="009D770C" w:rsidP="000F0CEA">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 xml:space="preserve">umožňující informovat řidiče o nutnosti nouzového zastavení, výstupu </w:t>
      </w:r>
      <w:r w:rsidR="0057698B" w:rsidRPr="0057698B">
        <w:rPr>
          <w:rFonts w:eastAsia="Calibri" w:cs="Arial"/>
          <w:bCs/>
        </w:rPr>
        <w:t>osoby se sníženou schopností pohybu a orientace</w:t>
      </w:r>
      <w:r w:rsidRPr="00D87FD3">
        <w:rPr>
          <w:rFonts w:eastAsia="Calibri" w:cs="Arial"/>
          <w:bCs/>
        </w:rPr>
        <w:t>,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6 ks v celé délce vozidla, z</w:t>
      </w:r>
      <w:r w:rsidR="004224A5">
        <w:rPr>
          <w:rStyle w:val="Siln"/>
          <w:rFonts w:cs="Arial"/>
          <w:b w:val="0"/>
        </w:rPr>
        <w:t> </w:t>
      </w:r>
      <w:r w:rsidRPr="00D87FD3">
        <w:rPr>
          <w:rStyle w:val="Siln"/>
          <w:rFonts w:cs="Arial"/>
          <w:b w:val="0"/>
        </w:rPr>
        <w:t>čehož</w:t>
      </w:r>
      <w:r w:rsidR="004224A5">
        <w:rPr>
          <w:rStyle w:val="Siln"/>
          <w:rFonts w:cs="Arial"/>
          <w:b w:val="0"/>
        </w:rPr>
        <w:t xml:space="preserve"> min.</w:t>
      </w:r>
      <w:r w:rsidRPr="00D87FD3">
        <w:rPr>
          <w:rStyle w:val="Siln"/>
          <w:rFonts w:cs="Arial"/>
          <w:b w:val="0"/>
        </w:rPr>
        <w:t xml:space="preserve"> 3 ks max. do výšky 140 cm od podlahy vozidla, umístění v blízkosti dveří a sedadel vyhrazených pro ZTP</w:t>
      </w:r>
    </w:p>
    <w:p w14:paraId="6B8E0093" w14:textId="2C795BF7" w:rsidR="003B3AA1" w:rsidRPr="00236D88" w:rsidRDefault="003B3AA1" w:rsidP="000F0CE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w:t>
      </w:r>
      <w:r w:rsidR="00EC1CC7" w:rsidRPr="00236D88">
        <w:rPr>
          <w:rStyle w:val="Siln"/>
          <w:rFonts w:cs="Arial"/>
          <w:b w:val="0"/>
        </w:rPr>
        <w:t xml:space="preserve">ně 2 místa ve vozidle musí být vybavena </w:t>
      </w:r>
      <w:r w:rsidR="007709C3">
        <w:t>USB zásuvkou určenou k nabíjení mobilních telefonů nebo tabletů</w:t>
      </w:r>
    </w:p>
    <w:p w14:paraId="0CD63DC3" w14:textId="7DD1E004" w:rsidR="009D770C" w:rsidRPr="00D87FD3" w:rsidRDefault="009D770C" w:rsidP="000F0CE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120C13BF" w14:textId="77777777" w:rsidR="003649AA" w:rsidRPr="00456A0D" w:rsidRDefault="003649AA" w:rsidP="000F0CEA">
      <w:pPr>
        <w:tabs>
          <w:tab w:val="num" w:pos="797"/>
        </w:tabs>
        <w:spacing w:after="0" w:line="360" w:lineRule="auto"/>
        <w:jc w:val="both"/>
        <w:rPr>
          <w:rStyle w:val="Siln"/>
          <w:rFonts w:ascii="Arial" w:hAnsi="Arial" w:cs="Arial"/>
          <w:b w:val="0"/>
        </w:rPr>
      </w:pPr>
    </w:p>
    <w:p w14:paraId="745E38D0" w14:textId="5F351A5E" w:rsidR="009D770C" w:rsidRPr="002E1628" w:rsidRDefault="009D770C" w:rsidP="000F0CEA">
      <w:pPr>
        <w:pStyle w:val="Nadpis3"/>
        <w:rPr>
          <w:rStyle w:val="Siln"/>
          <w:rFonts w:ascii="Arial" w:hAnsi="Arial" w:cs="Arial"/>
          <w:b/>
          <w:bCs/>
          <w:color w:val="auto"/>
        </w:rPr>
      </w:pPr>
      <w:bookmarkStart w:id="23" w:name="_Toc132955284"/>
      <w:r w:rsidRPr="002E1628">
        <w:rPr>
          <w:rStyle w:val="Siln"/>
          <w:rFonts w:ascii="Arial" w:hAnsi="Arial" w:cs="Arial"/>
          <w:b/>
          <w:bCs/>
          <w:color w:val="auto"/>
        </w:rPr>
        <w:t>Vozidlo kategorie V-N</w:t>
      </w:r>
      <w:bookmarkEnd w:id="23"/>
    </w:p>
    <w:p w14:paraId="50ABFDD0" w14:textId="52D6F16E" w:rsidR="00B05BEC" w:rsidRPr="00D87FD3" w:rsidRDefault="003369AF"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B05BEC" w:rsidRPr="00D87FD3">
        <w:rPr>
          <w:rStyle w:val="Siln"/>
          <w:rFonts w:ascii="Arial" w:eastAsia="Calibri" w:hAnsi="Arial" w:cs="Arial"/>
          <w:b w:val="0"/>
          <w:sz w:val="22"/>
          <w:szCs w:val="22"/>
          <w:lang w:eastAsia="en-US"/>
        </w:rPr>
        <w:t xml:space="preserve">ástečně nízkopodlažní – </w:t>
      </w:r>
      <w:proofErr w:type="spellStart"/>
      <w:r w:rsidR="00B05BEC" w:rsidRPr="00D87FD3">
        <w:rPr>
          <w:rStyle w:val="Siln"/>
          <w:rFonts w:ascii="Arial" w:eastAsia="Calibri" w:hAnsi="Arial" w:cs="Arial"/>
          <w:b w:val="0"/>
          <w:sz w:val="22"/>
          <w:szCs w:val="22"/>
          <w:lang w:eastAsia="en-US"/>
        </w:rPr>
        <w:t>Low</w:t>
      </w:r>
      <w:proofErr w:type="spellEnd"/>
      <w:r w:rsidR="00B05BEC" w:rsidRPr="00D87FD3">
        <w:rPr>
          <w:rStyle w:val="Siln"/>
          <w:rFonts w:ascii="Arial" w:eastAsia="Calibri" w:hAnsi="Arial" w:cs="Arial"/>
          <w:b w:val="0"/>
          <w:sz w:val="22"/>
          <w:szCs w:val="22"/>
          <w:lang w:eastAsia="en-US"/>
        </w:rPr>
        <w:t xml:space="preserve"> </w:t>
      </w:r>
      <w:proofErr w:type="spellStart"/>
      <w:r w:rsidR="00B05BEC" w:rsidRPr="00D87FD3">
        <w:rPr>
          <w:rStyle w:val="Siln"/>
          <w:rFonts w:ascii="Arial" w:eastAsia="Calibri" w:hAnsi="Arial" w:cs="Arial"/>
          <w:b w:val="0"/>
          <w:sz w:val="22"/>
          <w:szCs w:val="22"/>
          <w:lang w:eastAsia="en-US"/>
        </w:rPr>
        <w:t>Entry</w:t>
      </w:r>
      <w:proofErr w:type="spellEnd"/>
      <w:r w:rsidR="00B05BEC" w:rsidRPr="00D87FD3">
        <w:rPr>
          <w:rStyle w:val="Siln"/>
          <w:rFonts w:ascii="Arial" w:eastAsia="Calibri" w:hAnsi="Arial" w:cs="Arial"/>
          <w:b w:val="0"/>
          <w:sz w:val="22"/>
          <w:szCs w:val="22"/>
          <w:lang w:eastAsia="en-US"/>
        </w:rPr>
        <w:t xml:space="preserve"> </w:t>
      </w:r>
    </w:p>
    <w:p w14:paraId="7134E4E2" w14:textId="409EB6BB" w:rsidR="00B05BEC" w:rsidRPr="00D87FD3" w:rsidRDefault="00301D48"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Celková kapacita alespoň 77 cestujících, z toho 41</w:t>
      </w:r>
      <w:r w:rsidR="00B05BEC" w:rsidRPr="00D87FD3">
        <w:rPr>
          <w:rStyle w:val="Siln"/>
          <w:rFonts w:ascii="Arial" w:eastAsia="Calibri" w:hAnsi="Arial" w:cs="Arial"/>
          <w:b w:val="0"/>
          <w:sz w:val="22"/>
          <w:szCs w:val="22"/>
          <w:lang w:eastAsia="en-US"/>
        </w:rPr>
        <w:t xml:space="preserve"> míst k sezení, z čehož mohou být max. 2 sedačky sklopné při nevyužití plochy pro kočárek a invalidní vozík</w:t>
      </w:r>
    </w:p>
    <w:p w14:paraId="79503EB4" w14:textId="2CFA9AF9" w:rsidR="00B05BEC" w:rsidRPr="00D87FD3" w:rsidRDefault="00B05BE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3369AF">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168271BC" w14:textId="77777777" w:rsidR="00B05BEC" w:rsidRPr="00D87FD3" w:rsidRDefault="00B05BE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dvou kočárků nebo vozíků pro invalidy, v tomto místě lze mít sklopné sedačky. </w:t>
      </w:r>
    </w:p>
    <w:p w14:paraId="2551F3F8" w14:textId="77777777" w:rsidR="00B05BEC" w:rsidRPr="00D87FD3" w:rsidRDefault="00B05BE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4092D2F" w14:textId="54FE33F6" w:rsidR="00B05BEC" w:rsidRPr="00D87FD3" w:rsidRDefault="00B05BEC" w:rsidP="000F0CEA">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Fonts w:eastAsia="Calibri" w:cs="Arial"/>
          <w:b/>
          <w:bCs/>
        </w:rPr>
        <w:t xml:space="preserve"> </w:t>
      </w:r>
      <w:r w:rsidRPr="00D87FD3">
        <w:rPr>
          <w:rStyle w:val="Siln"/>
          <w:rFonts w:cs="Arial"/>
          <w:b w:val="0"/>
        </w:rPr>
        <w:t xml:space="preserve">v počtu </w:t>
      </w:r>
      <w:r w:rsidR="004224A5">
        <w:rPr>
          <w:rStyle w:val="Siln"/>
          <w:rFonts w:cs="Arial"/>
          <w:b w:val="0"/>
        </w:rPr>
        <w:lastRenderedPageBreak/>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5B4F1F3F" w14:textId="1C8FD5BB" w:rsidR="00EC1CC7" w:rsidRPr="00236D88" w:rsidRDefault="00EC1CC7" w:rsidP="000F0CE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29E00F3F" w14:textId="778BFBFA" w:rsidR="009047ED" w:rsidRPr="00D87FD3" w:rsidRDefault="009047ED" w:rsidP="000F0CE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2C4568F9" w14:textId="1304BDBF" w:rsidR="008F6D24" w:rsidRPr="002E1628" w:rsidRDefault="008F6D24" w:rsidP="000F0CEA">
      <w:pPr>
        <w:pStyle w:val="Nadpis3"/>
        <w:rPr>
          <w:rFonts w:ascii="Arial" w:hAnsi="Arial" w:cs="Arial"/>
          <w:color w:val="auto"/>
        </w:rPr>
      </w:pPr>
      <w:bookmarkStart w:id="24" w:name="_Toc6386387"/>
      <w:bookmarkStart w:id="25" w:name="_Toc132955285"/>
      <w:r w:rsidRPr="002E1628">
        <w:rPr>
          <w:rFonts w:ascii="Arial" w:hAnsi="Arial" w:cs="Arial"/>
          <w:color w:val="auto"/>
        </w:rPr>
        <w:t xml:space="preserve">Vozidla kategorie </w:t>
      </w:r>
      <w:proofErr w:type="spellStart"/>
      <w:r w:rsidRPr="002E1628">
        <w:rPr>
          <w:rFonts w:ascii="Arial" w:hAnsi="Arial" w:cs="Arial"/>
          <w:color w:val="auto"/>
        </w:rPr>
        <w:t>Vplus</w:t>
      </w:r>
      <w:proofErr w:type="spellEnd"/>
      <w:r w:rsidRPr="002E1628">
        <w:rPr>
          <w:rFonts w:ascii="Arial" w:hAnsi="Arial" w:cs="Arial"/>
          <w:color w:val="auto"/>
        </w:rPr>
        <w:t xml:space="preserve"> – N</w:t>
      </w:r>
      <w:bookmarkEnd w:id="24"/>
      <w:bookmarkEnd w:id="25"/>
    </w:p>
    <w:p w14:paraId="7DD8D991" w14:textId="0AF309D9" w:rsidR="008F6D24" w:rsidRPr="00D87FD3" w:rsidRDefault="003369AF"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8F6D24" w:rsidRPr="00D87FD3">
        <w:rPr>
          <w:rStyle w:val="Siln"/>
          <w:rFonts w:ascii="Arial" w:eastAsia="Calibri" w:hAnsi="Arial" w:cs="Arial"/>
          <w:b w:val="0"/>
          <w:sz w:val="22"/>
          <w:szCs w:val="22"/>
          <w:lang w:eastAsia="en-US"/>
        </w:rPr>
        <w:t xml:space="preserve">ástečně nízkopodlažní – </w:t>
      </w:r>
      <w:proofErr w:type="spellStart"/>
      <w:r w:rsidR="008F6D24" w:rsidRPr="00D87FD3">
        <w:rPr>
          <w:rStyle w:val="Siln"/>
          <w:rFonts w:ascii="Arial" w:eastAsia="Calibri" w:hAnsi="Arial" w:cs="Arial"/>
          <w:b w:val="0"/>
          <w:sz w:val="22"/>
          <w:szCs w:val="22"/>
          <w:lang w:eastAsia="en-US"/>
        </w:rPr>
        <w:t>Low</w:t>
      </w:r>
      <w:proofErr w:type="spellEnd"/>
      <w:r w:rsidR="008F6D24" w:rsidRPr="00D87FD3">
        <w:rPr>
          <w:rStyle w:val="Siln"/>
          <w:rFonts w:ascii="Arial" w:eastAsia="Calibri" w:hAnsi="Arial" w:cs="Arial"/>
          <w:b w:val="0"/>
          <w:sz w:val="22"/>
          <w:szCs w:val="22"/>
          <w:lang w:eastAsia="en-US"/>
        </w:rPr>
        <w:t xml:space="preserve"> </w:t>
      </w:r>
      <w:proofErr w:type="spellStart"/>
      <w:r w:rsidR="008F6D24" w:rsidRPr="00D87FD3">
        <w:rPr>
          <w:rStyle w:val="Siln"/>
          <w:rFonts w:ascii="Arial" w:eastAsia="Calibri" w:hAnsi="Arial" w:cs="Arial"/>
          <w:b w:val="0"/>
          <w:sz w:val="22"/>
          <w:szCs w:val="22"/>
          <w:lang w:eastAsia="en-US"/>
        </w:rPr>
        <w:t>Entry</w:t>
      </w:r>
      <w:proofErr w:type="spellEnd"/>
      <w:r w:rsidR="00301D48">
        <w:rPr>
          <w:rStyle w:val="Siln"/>
          <w:rFonts w:ascii="Arial" w:eastAsia="Calibri" w:hAnsi="Arial" w:cs="Arial"/>
          <w:b w:val="0"/>
          <w:sz w:val="22"/>
          <w:szCs w:val="22"/>
          <w:lang w:eastAsia="en-US"/>
        </w:rPr>
        <w:t>,</w:t>
      </w:r>
    </w:p>
    <w:p w14:paraId="031F89F6" w14:textId="377BF066" w:rsidR="008F6D24" w:rsidRPr="00D87FD3" w:rsidRDefault="00301D48"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Celková kapacita alespoň 100</w:t>
      </w:r>
      <w:r w:rsidR="000A25BA">
        <w:rPr>
          <w:rStyle w:val="Siln"/>
          <w:rFonts w:ascii="Arial" w:eastAsia="Calibri" w:hAnsi="Arial" w:cs="Arial"/>
          <w:b w:val="0"/>
          <w:sz w:val="22"/>
          <w:szCs w:val="22"/>
          <w:lang w:eastAsia="en-US"/>
        </w:rPr>
        <w:t xml:space="preserve"> cestujících, z toho 55</w:t>
      </w:r>
      <w:r w:rsidR="008F6D24" w:rsidRPr="00D87FD3">
        <w:rPr>
          <w:rStyle w:val="Siln"/>
          <w:rFonts w:ascii="Arial" w:eastAsia="Calibri" w:hAnsi="Arial" w:cs="Arial"/>
          <w:b w:val="0"/>
          <w:sz w:val="22"/>
          <w:szCs w:val="22"/>
          <w:lang w:eastAsia="en-US"/>
        </w:rPr>
        <w:t xml:space="preserve"> míst k sezení, z čehož mohou být max. 2 sedačky sklopné při nevyužití plochy pro kočárek a invalidní vozík</w:t>
      </w:r>
    </w:p>
    <w:p w14:paraId="4CF9F42C" w14:textId="7331F093" w:rsidR="008F6D24" w:rsidRPr="00D87FD3" w:rsidRDefault="008F6D24"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9C629A">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2C192A0E" w14:textId="77777777" w:rsidR="008F6D24" w:rsidRPr="00D87FD3" w:rsidRDefault="008F6D24"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Pr="00D87FD3">
        <w:rPr>
          <w:rFonts w:ascii="Arial" w:hAnsi="Arial" w:cs="Arial"/>
          <w:b/>
        </w:rPr>
        <w:t xml:space="preserve"> </w:t>
      </w:r>
    </w:p>
    <w:p w14:paraId="5C6F2E68" w14:textId="77777777" w:rsidR="008F6D24" w:rsidRPr="00D87FD3" w:rsidRDefault="008F6D24"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30542506" w14:textId="10478487" w:rsidR="008F6D24" w:rsidRPr="00D87FD3" w:rsidRDefault="008F6D24" w:rsidP="000F0CEA">
      <w:pPr>
        <w:pStyle w:val="Odstavecseseznamem"/>
        <w:numPr>
          <w:ilvl w:val="0"/>
          <w:numId w:val="2"/>
        </w:numPr>
        <w:tabs>
          <w:tab w:val="num" w:pos="797"/>
        </w:tabs>
        <w:spacing w:after="120" w:line="360" w:lineRule="auto"/>
        <w:ind w:left="797" w:hanging="284"/>
        <w:jc w:val="both"/>
        <w:rPr>
          <w:rStyle w:val="Siln"/>
          <w:rFonts w:eastAsia="Calibri" w:cs="Arial"/>
          <w:b w:val="0"/>
        </w:rPr>
      </w:pPr>
      <w:r w:rsidRPr="00D87FD3">
        <w:rPr>
          <w:rStyle w:val="Siln"/>
          <w:rFonts w:cs="Arial"/>
          <w:b w:val="0"/>
        </w:rPr>
        <w:t>Signalizační zařízení uvnitř vozidla</w:t>
      </w:r>
      <w:r w:rsidRPr="00D87FD3">
        <w:rPr>
          <w:rFonts w:eastAsia="Calibri" w:cs="Arial"/>
          <w:b/>
          <w:bCs/>
        </w:rPr>
        <w:t xml:space="preserve">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295E8DAB" w14:textId="07B4340B" w:rsidR="00563D7D" w:rsidRPr="00236D88" w:rsidRDefault="00563D7D" w:rsidP="000F0CE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19E2D602" w14:textId="77777777" w:rsidR="00494997" w:rsidRDefault="00494997" w:rsidP="000F0CEA">
      <w:pPr>
        <w:tabs>
          <w:tab w:val="num" w:pos="2268"/>
        </w:tabs>
        <w:spacing w:after="120" w:line="360" w:lineRule="auto"/>
        <w:contextualSpacing/>
        <w:jc w:val="both"/>
        <w:rPr>
          <w:rFonts w:ascii="Arial" w:eastAsia="Calibri" w:hAnsi="Arial" w:cs="Arial"/>
          <w:b/>
          <w:sz w:val="28"/>
          <w:szCs w:val="28"/>
        </w:rPr>
      </w:pPr>
    </w:p>
    <w:p w14:paraId="2237B7C8" w14:textId="6436F4A7" w:rsidR="00494997" w:rsidRDefault="00494997" w:rsidP="000F0CEA">
      <w:pPr>
        <w:tabs>
          <w:tab w:val="num" w:pos="2268"/>
        </w:tabs>
        <w:spacing w:after="120" w:line="360" w:lineRule="auto"/>
        <w:contextualSpacing/>
        <w:jc w:val="both"/>
        <w:rPr>
          <w:rFonts w:ascii="Arial" w:eastAsia="Calibri" w:hAnsi="Arial" w:cs="Arial"/>
          <w:bCs/>
        </w:rPr>
      </w:pPr>
      <w:r w:rsidRPr="008F311B">
        <w:rPr>
          <w:rFonts w:ascii="Arial" w:eastAsia="Calibri" w:hAnsi="Arial" w:cs="Arial"/>
          <w:b/>
          <w:sz w:val="28"/>
          <w:szCs w:val="28"/>
        </w:rPr>
        <w:t xml:space="preserve">Požadavky na </w:t>
      </w:r>
      <w:r>
        <w:rPr>
          <w:rFonts w:ascii="Arial" w:eastAsia="Calibri" w:hAnsi="Arial" w:cs="Arial"/>
          <w:b/>
          <w:sz w:val="28"/>
          <w:szCs w:val="28"/>
        </w:rPr>
        <w:t>starší</w:t>
      </w:r>
      <w:r w:rsidRPr="008F311B">
        <w:rPr>
          <w:rFonts w:ascii="Arial" w:eastAsia="Calibri" w:hAnsi="Arial" w:cs="Arial"/>
          <w:b/>
          <w:sz w:val="28"/>
          <w:szCs w:val="28"/>
        </w:rPr>
        <w:t xml:space="preserve"> vozidla</w:t>
      </w:r>
    </w:p>
    <w:p w14:paraId="399EEF65" w14:textId="4E5AF199" w:rsidR="009047ED" w:rsidRPr="00456A0D" w:rsidRDefault="009047ED" w:rsidP="000F0CEA">
      <w:pPr>
        <w:tabs>
          <w:tab w:val="num" w:pos="797"/>
        </w:tabs>
        <w:spacing w:after="0" w:line="360" w:lineRule="auto"/>
        <w:jc w:val="both"/>
        <w:rPr>
          <w:rStyle w:val="Siln"/>
          <w:rFonts w:ascii="Arial" w:hAnsi="Arial" w:cs="Arial"/>
          <w:b w:val="0"/>
        </w:rPr>
      </w:pPr>
      <w:r w:rsidRPr="00456A0D">
        <w:rPr>
          <w:rStyle w:val="Siln"/>
          <w:rFonts w:ascii="Arial" w:hAnsi="Arial" w:cs="Arial"/>
          <w:b w:val="0"/>
        </w:rPr>
        <w:t xml:space="preserve">Starší vozidla </w:t>
      </w:r>
      <w:r w:rsidR="006664A6" w:rsidRPr="00456A0D">
        <w:rPr>
          <w:rStyle w:val="Siln"/>
          <w:rFonts w:ascii="Arial" w:hAnsi="Arial" w:cs="Arial"/>
          <w:b w:val="0"/>
        </w:rPr>
        <w:t>musí dále splňovat tyto požadavky dle kategorií vozidel</w:t>
      </w:r>
      <w:r w:rsidR="007B3F08">
        <w:rPr>
          <w:rStyle w:val="Siln"/>
          <w:rFonts w:ascii="Arial" w:hAnsi="Arial" w:cs="Arial"/>
          <w:b w:val="0"/>
        </w:rPr>
        <w:t>.</w:t>
      </w:r>
    </w:p>
    <w:p w14:paraId="2152D4DA" w14:textId="759C2AEE" w:rsidR="006664A6" w:rsidRPr="00BD65F6" w:rsidRDefault="006664A6" w:rsidP="000F0CEA">
      <w:pPr>
        <w:pStyle w:val="Nadpis3"/>
        <w:spacing w:line="360" w:lineRule="auto"/>
        <w:rPr>
          <w:rStyle w:val="Siln"/>
          <w:rFonts w:ascii="Arial" w:hAnsi="Arial" w:cs="Arial"/>
          <w:b/>
          <w:bCs/>
          <w:color w:val="auto"/>
        </w:rPr>
      </w:pPr>
      <w:bookmarkStart w:id="26" w:name="_Toc132955286"/>
      <w:r w:rsidRPr="00BD65F6">
        <w:rPr>
          <w:rStyle w:val="Siln"/>
          <w:rFonts w:ascii="Arial" w:hAnsi="Arial" w:cs="Arial"/>
          <w:b/>
          <w:bCs/>
          <w:color w:val="auto"/>
        </w:rPr>
        <w:t>Vozidla kategorie S-</w:t>
      </w:r>
      <w:r w:rsidR="00C32E57">
        <w:rPr>
          <w:rStyle w:val="Siln"/>
          <w:rFonts w:ascii="Arial" w:hAnsi="Arial" w:cs="Arial"/>
          <w:b/>
          <w:bCs/>
          <w:color w:val="auto"/>
        </w:rPr>
        <w:t>N</w:t>
      </w:r>
      <w:bookmarkEnd w:id="26"/>
    </w:p>
    <w:p w14:paraId="01BC7CE6" w14:textId="77777777" w:rsidR="006664A6" w:rsidRPr="00D11CE7" w:rsidRDefault="006664A6"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62 míst, z toho 31 míst k sezení, max. 2 sedačky mohou být sklopné při nevyužití plochy pro kočárek a invalidní vozík</w:t>
      </w:r>
    </w:p>
    <w:p w14:paraId="062FC7A9" w14:textId="5C8CA11F" w:rsidR="006664A6" w:rsidRPr="00BD65F6" w:rsidRDefault="006664A6" w:rsidP="000F0CEA">
      <w:pPr>
        <w:pStyle w:val="Nadpis3"/>
        <w:rPr>
          <w:rStyle w:val="Siln"/>
          <w:rFonts w:ascii="Arial" w:hAnsi="Arial" w:cs="Arial"/>
          <w:b/>
          <w:bCs/>
          <w:color w:val="auto"/>
        </w:rPr>
      </w:pPr>
      <w:bookmarkStart w:id="27" w:name="_Toc132955287"/>
      <w:r w:rsidRPr="00BD65F6">
        <w:rPr>
          <w:rStyle w:val="Siln"/>
          <w:rFonts w:ascii="Arial" w:hAnsi="Arial" w:cs="Arial"/>
          <w:b/>
          <w:bCs/>
          <w:color w:val="auto"/>
        </w:rPr>
        <w:t>Vozidla kategorie V-</w:t>
      </w:r>
      <w:r w:rsidR="00C32E57">
        <w:rPr>
          <w:rStyle w:val="Siln"/>
          <w:rFonts w:ascii="Arial" w:hAnsi="Arial" w:cs="Arial"/>
          <w:b/>
          <w:bCs/>
          <w:color w:val="auto"/>
        </w:rPr>
        <w:t>N</w:t>
      </w:r>
      <w:bookmarkEnd w:id="27"/>
    </w:p>
    <w:p w14:paraId="720B46EE" w14:textId="79C85525" w:rsidR="006664A6" w:rsidRPr="00D11CE7" w:rsidRDefault="006664A6"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w:t>
      </w:r>
      <w:r w:rsidR="000A25BA">
        <w:rPr>
          <w:rStyle w:val="Siln"/>
          <w:rFonts w:ascii="Arial" w:eastAsia="Calibri" w:hAnsi="Arial" w:cs="Arial"/>
          <w:b w:val="0"/>
          <w:sz w:val="22"/>
          <w:szCs w:val="22"/>
          <w:lang w:eastAsia="en-US"/>
        </w:rPr>
        <w:t>pacita alespoň 77 cestujících, z toho 41</w:t>
      </w:r>
      <w:r w:rsidRPr="00D11CE7">
        <w:rPr>
          <w:rStyle w:val="Siln"/>
          <w:rFonts w:ascii="Arial" w:eastAsia="Calibri" w:hAnsi="Arial" w:cs="Arial"/>
          <w:b w:val="0"/>
          <w:sz w:val="22"/>
          <w:szCs w:val="22"/>
          <w:lang w:eastAsia="en-US"/>
        </w:rPr>
        <w:t xml:space="preserve"> míst k sezení, z toho max. 2 sedačky mohou být sklopné při nevyužití plochy pro kočárek a invalidní vozík</w:t>
      </w:r>
    </w:p>
    <w:p w14:paraId="486213ED" w14:textId="4782220F" w:rsidR="006664A6" w:rsidRPr="00BD65F6" w:rsidRDefault="006664A6" w:rsidP="000F0CEA">
      <w:pPr>
        <w:pStyle w:val="Nadpis3"/>
        <w:rPr>
          <w:rStyle w:val="Siln"/>
          <w:rFonts w:ascii="Arial" w:hAnsi="Arial" w:cs="Arial"/>
          <w:b/>
          <w:bCs/>
          <w:color w:val="auto"/>
        </w:rPr>
      </w:pPr>
      <w:bookmarkStart w:id="28" w:name="_Toc132955288"/>
      <w:r w:rsidRPr="00BD65F6">
        <w:rPr>
          <w:rStyle w:val="Siln"/>
          <w:rFonts w:ascii="Arial" w:hAnsi="Arial" w:cs="Arial"/>
          <w:b/>
          <w:bCs/>
          <w:color w:val="auto"/>
        </w:rPr>
        <w:lastRenderedPageBreak/>
        <w:t xml:space="preserve">Vozidla kategorie </w:t>
      </w:r>
      <w:proofErr w:type="spellStart"/>
      <w:r w:rsidRPr="00BD65F6">
        <w:rPr>
          <w:rStyle w:val="Siln"/>
          <w:rFonts w:ascii="Arial" w:hAnsi="Arial" w:cs="Arial"/>
          <w:b/>
          <w:bCs/>
          <w:color w:val="auto"/>
        </w:rPr>
        <w:t>Vplus</w:t>
      </w:r>
      <w:proofErr w:type="spellEnd"/>
      <w:r w:rsidRPr="00BD65F6">
        <w:rPr>
          <w:rStyle w:val="Siln"/>
          <w:rFonts w:ascii="Arial" w:hAnsi="Arial" w:cs="Arial"/>
          <w:b/>
          <w:bCs/>
          <w:color w:val="auto"/>
        </w:rPr>
        <w:t>-</w:t>
      </w:r>
      <w:r w:rsidR="00C32E57">
        <w:rPr>
          <w:rStyle w:val="Siln"/>
          <w:rFonts w:ascii="Arial" w:hAnsi="Arial" w:cs="Arial"/>
          <w:b/>
          <w:bCs/>
          <w:color w:val="auto"/>
        </w:rPr>
        <w:t>N</w:t>
      </w:r>
      <w:bookmarkEnd w:id="28"/>
    </w:p>
    <w:p w14:paraId="75A34F59" w14:textId="334FE7EF" w:rsidR="006664A6" w:rsidRPr="00D11CE7" w:rsidRDefault="000A25BA"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Celková kapacita alespoň 100 cestujících, z toho 55</w:t>
      </w:r>
      <w:r w:rsidR="006664A6" w:rsidRPr="00D11CE7">
        <w:rPr>
          <w:rStyle w:val="Siln"/>
          <w:rFonts w:ascii="Arial" w:eastAsia="Calibri" w:hAnsi="Arial" w:cs="Arial"/>
          <w:b w:val="0"/>
          <w:sz w:val="22"/>
          <w:szCs w:val="22"/>
          <w:lang w:eastAsia="en-US"/>
        </w:rPr>
        <w:t xml:space="preserve"> míst k sezení, z toho max. 2</w:t>
      </w:r>
      <w:r w:rsidR="007B3F08">
        <w:rPr>
          <w:rStyle w:val="Siln"/>
          <w:rFonts w:ascii="Arial" w:eastAsia="Calibri" w:hAnsi="Arial" w:cs="Arial"/>
          <w:b w:val="0"/>
          <w:sz w:val="22"/>
          <w:szCs w:val="22"/>
          <w:lang w:eastAsia="en-US"/>
        </w:rPr>
        <w:t> </w:t>
      </w:r>
      <w:r w:rsidR="006664A6" w:rsidRPr="00D11CE7">
        <w:rPr>
          <w:rStyle w:val="Siln"/>
          <w:rFonts w:ascii="Arial" w:eastAsia="Calibri" w:hAnsi="Arial" w:cs="Arial"/>
          <w:b w:val="0"/>
          <w:sz w:val="22"/>
          <w:szCs w:val="22"/>
          <w:lang w:eastAsia="en-US"/>
        </w:rPr>
        <w:t>sedačky mohou být sklopné při nevyužití plochy pro kočárek a invalidní vozík</w:t>
      </w:r>
    </w:p>
    <w:p w14:paraId="50843F76" w14:textId="77777777" w:rsidR="003649AA" w:rsidRPr="00456A0D" w:rsidRDefault="003649AA" w:rsidP="000F0CEA">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0F0CEA">
      <w:pPr>
        <w:pStyle w:val="Nadpis2"/>
        <w:rPr>
          <w:rFonts w:ascii="Arial" w:eastAsia="Calibri" w:hAnsi="Arial" w:cs="Arial"/>
          <w:color w:val="auto"/>
        </w:rPr>
      </w:pPr>
      <w:bookmarkStart w:id="29" w:name="_Toc132955289"/>
      <w:proofErr w:type="spellStart"/>
      <w:r w:rsidRPr="00E5257F">
        <w:rPr>
          <w:rFonts w:ascii="Arial" w:eastAsia="Calibri" w:hAnsi="Arial" w:cs="Arial"/>
          <w:color w:val="auto"/>
        </w:rPr>
        <w:t>Nízkopodlažnost</w:t>
      </w:r>
      <w:proofErr w:type="spellEnd"/>
      <w:r w:rsidRPr="00E5257F">
        <w:rPr>
          <w:rFonts w:ascii="Arial" w:eastAsia="Calibri" w:hAnsi="Arial" w:cs="Arial"/>
          <w:color w:val="auto"/>
        </w:rPr>
        <w:t xml:space="preserve"> a bezbariérovost vozidla</w:t>
      </w:r>
      <w:bookmarkEnd w:id="29"/>
    </w:p>
    <w:p w14:paraId="580FD8B4" w14:textId="77777777" w:rsidR="00A21279" w:rsidRPr="00456A0D" w:rsidRDefault="00A21279" w:rsidP="000F0CEA">
      <w:pPr>
        <w:tabs>
          <w:tab w:val="num" w:pos="797"/>
          <w:tab w:val="num" w:pos="2268"/>
        </w:tabs>
        <w:spacing w:after="120" w:line="360" w:lineRule="auto"/>
        <w:contextualSpacing/>
        <w:jc w:val="both"/>
        <w:rPr>
          <w:rFonts w:ascii="Arial" w:eastAsia="Calibri" w:hAnsi="Arial" w:cs="Arial"/>
          <w:bCs/>
        </w:rPr>
      </w:pPr>
    </w:p>
    <w:p w14:paraId="72F94622" w14:textId="70372965" w:rsidR="00D408DB" w:rsidRPr="00456A0D" w:rsidRDefault="00D408DB"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r w:rsidR="00D449AF">
        <w:rPr>
          <w:rFonts w:ascii="Arial" w:hAnsi="Arial" w:cs="Arial"/>
          <w:shd w:val="clear" w:color="auto" w:fill="FFFFFF"/>
        </w:rPr>
        <w:t>. Přesná specifikace je uvedena samostatně pro jednotlivé kategorie vozidel</w:t>
      </w:r>
      <w:r w:rsidRPr="00456A0D">
        <w:rPr>
          <w:rFonts w:ascii="Arial" w:hAnsi="Arial" w:cs="Arial"/>
          <w:shd w:val="clear" w:color="auto" w:fill="FFFFFF"/>
        </w:rPr>
        <w:t>.</w:t>
      </w:r>
    </w:p>
    <w:p w14:paraId="79A6E5B3" w14:textId="2D7179BC" w:rsidR="000A25BA" w:rsidRDefault="00D408DB"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w:t>
      </w:r>
      <w:r w:rsidRPr="007339C5">
        <w:rPr>
          <w:rFonts w:ascii="Arial" w:hAnsi="Arial" w:cs="Arial"/>
          <w:shd w:val="clear" w:color="auto" w:fill="FFFFFF"/>
        </w:rPr>
        <w:t>Všechna nově zařaz</w:t>
      </w:r>
      <w:r w:rsidR="00901FB5" w:rsidRPr="007339C5">
        <w:rPr>
          <w:rFonts w:ascii="Arial" w:hAnsi="Arial" w:cs="Arial"/>
          <w:shd w:val="clear" w:color="auto" w:fill="FFFFFF"/>
        </w:rPr>
        <w:t>ovaná vozidla musí být</w:t>
      </w:r>
      <w:r w:rsidR="005350A5" w:rsidRPr="007339C5">
        <w:rPr>
          <w:rFonts w:ascii="Arial" w:hAnsi="Arial" w:cs="Arial"/>
          <w:shd w:val="clear" w:color="auto" w:fill="FFFFFF"/>
        </w:rPr>
        <w:t xml:space="preserve"> </w:t>
      </w:r>
      <w:r w:rsidRPr="007339C5">
        <w:rPr>
          <w:rFonts w:ascii="Arial" w:hAnsi="Arial" w:cs="Arial"/>
          <w:shd w:val="clear" w:color="auto" w:fill="FFFFFF"/>
        </w:rPr>
        <w:t xml:space="preserve">částečně nízkopodlažní </w:t>
      </w:r>
      <w:r w:rsidR="00FA4C03">
        <w:rPr>
          <w:rFonts w:ascii="Arial" w:hAnsi="Arial" w:cs="Arial"/>
          <w:shd w:val="clear" w:color="auto" w:fill="FFFFFF"/>
        </w:rPr>
        <w:t xml:space="preserve">LE </w:t>
      </w:r>
      <w:r w:rsidRPr="007339C5">
        <w:rPr>
          <w:rFonts w:ascii="Arial" w:hAnsi="Arial" w:cs="Arial"/>
          <w:shd w:val="clear" w:color="auto" w:fill="FFFFFF"/>
        </w:rPr>
        <w:t>(</w:t>
      </w:r>
      <w:proofErr w:type="spellStart"/>
      <w:r w:rsidRPr="007339C5">
        <w:rPr>
          <w:rFonts w:ascii="Arial" w:hAnsi="Arial" w:cs="Arial"/>
          <w:shd w:val="clear" w:color="auto" w:fill="FFFFFF"/>
        </w:rPr>
        <w:t>Low</w:t>
      </w:r>
      <w:proofErr w:type="spellEnd"/>
      <w:r w:rsidRPr="007339C5">
        <w:rPr>
          <w:rFonts w:ascii="Arial" w:hAnsi="Arial" w:cs="Arial"/>
          <w:shd w:val="clear" w:color="auto" w:fill="FFFFFF"/>
        </w:rPr>
        <w:t xml:space="preserve"> </w:t>
      </w:r>
      <w:proofErr w:type="spellStart"/>
      <w:r w:rsidRPr="007339C5">
        <w:rPr>
          <w:rFonts w:ascii="Arial" w:hAnsi="Arial" w:cs="Arial"/>
          <w:shd w:val="clear" w:color="auto" w:fill="FFFFFF"/>
        </w:rPr>
        <w:t>Entry</w:t>
      </w:r>
      <w:proofErr w:type="spellEnd"/>
      <w:r w:rsidRPr="007339C5">
        <w:rPr>
          <w:rFonts w:ascii="Arial" w:hAnsi="Arial" w:cs="Arial"/>
          <w:shd w:val="clear" w:color="auto" w:fill="FFFFFF"/>
        </w:rPr>
        <w:t>)</w:t>
      </w:r>
      <w:r w:rsidR="00456A0D" w:rsidRPr="007339C5">
        <w:rPr>
          <w:rFonts w:ascii="Arial" w:hAnsi="Arial" w:cs="Arial"/>
          <w:shd w:val="clear" w:color="auto" w:fill="FFFFFF"/>
        </w:rPr>
        <w:t>.</w:t>
      </w:r>
    </w:p>
    <w:p w14:paraId="600470E6" w14:textId="6FF5D498" w:rsidR="00D408DB" w:rsidRDefault="003E7F33" w:rsidP="000F0CEA">
      <w:pPr>
        <w:spacing w:before="120" w:after="120" w:line="360" w:lineRule="auto"/>
        <w:ind w:firstLine="284"/>
        <w:jc w:val="both"/>
        <w:rPr>
          <w:rFonts w:ascii="Arial" w:hAnsi="Arial" w:cs="Arial"/>
          <w:shd w:val="clear" w:color="auto" w:fill="FFFFFF"/>
        </w:rPr>
      </w:pPr>
      <w:r w:rsidRPr="004D3544">
        <w:rPr>
          <w:rFonts w:ascii="Arial" w:hAnsi="Arial" w:cs="Arial"/>
        </w:rPr>
        <w:t xml:space="preserve">V období prvních dvou let od zahájení provozu je dopravce povinen zajištovat přepravu cestujících </w:t>
      </w:r>
      <w:r w:rsidRPr="004D3544">
        <w:rPr>
          <w:rFonts w:ascii="Arial" w:eastAsia="Calibri" w:hAnsi="Arial" w:cs="Arial"/>
          <w:bCs/>
        </w:rPr>
        <w:t xml:space="preserve">částečně nízkopodlažními </w:t>
      </w:r>
      <w:r w:rsidRPr="004D3544">
        <w:rPr>
          <w:rFonts w:ascii="Arial" w:hAnsi="Arial" w:cs="Arial"/>
        </w:rPr>
        <w:t xml:space="preserve">vozidly </w:t>
      </w:r>
      <w:r w:rsidRPr="004D3544">
        <w:rPr>
          <w:rFonts w:ascii="Arial" w:eastAsia="Calibri" w:hAnsi="Arial" w:cs="Arial"/>
          <w:bCs/>
        </w:rPr>
        <w:t>v provedení LE (</w:t>
      </w:r>
      <w:proofErr w:type="spellStart"/>
      <w:r w:rsidRPr="004D3544">
        <w:rPr>
          <w:rFonts w:ascii="Arial" w:eastAsia="Calibri" w:hAnsi="Arial" w:cs="Arial"/>
          <w:bCs/>
        </w:rPr>
        <w:t>Low</w:t>
      </w:r>
      <w:proofErr w:type="spellEnd"/>
      <w:r w:rsidRPr="004D3544">
        <w:rPr>
          <w:rFonts w:ascii="Arial" w:eastAsia="Calibri" w:hAnsi="Arial" w:cs="Arial"/>
          <w:bCs/>
        </w:rPr>
        <w:t xml:space="preserve"> </w:t>
      </w:r>
      <w:proofErr w:type="spellStart"/>
      <w:r w:rsidRPr="004D3544">
        <w:rPr>
          <w:rFonts w:ascii="Arial" w:eastAsia="Calibri" w:hAnsi="Arial" w:cs="Arial"/>
          <w:bCs/>
        </w:rPr>
        <w:t>Entry</w:t>
      </w:r>
      <w:proofErr w:type="spellEnd"/>
      <w:r w:rsidRPr="004D3544">
        <w:rPr>
          <w:rFonts w:ascii="Arial" w:eastAsia="Calibri" w:hAnsi="Arial" w:cs="Arial"/>
          <w:bCs/>
        </w:rPr>
        <w:t xml:space="preserve">) v počtu min. 75 % vozidel z celkového počtu turnusových vozidel (tj. </w:t>
      </w:r>
      <w:r w:rsidRPr="00C429AD">
        <w:rPr>
          <w:rFonts w:ascii="Arial" w:hAnsi="Arial" w:cs="Arial"/>
          <w:bCs/>
          <w:shd w:val="clear" w:color="auto" w:fill="FFFFFF"/>
        </w:rPr>
        <w:t>bez operativní zálohy a provozní zálohy)</w:t>
      </w:r>
      <w:r w:rsidRPr="004D3544">
        <w:rPr>
          <w:rFonts w:ascii="Arial" w:eastAsia="Calibri" w:hAnsi="Arial" w:cs="Arial"/>
          <w:bCs/>
        </w:rPr>
        <w:t xml:space="preserve">. Po uplynutí dvou let od zahájení provozu </w:t>
      </w:r>
      <w:r w:rsidRPr="004D3544">
        <w:rPr>
          <w:rFonts w:ascii="Arial" w:hAnsi="Arial" w:cs="Arial"/>
        </w:rPr>
        <w:t xml:space="preserve">je dopravce povinen zajištovat přepravu cestujících </w:t>
      </w:r>
      <w:r w:rsidRPr="004D3544">
        <w:rPr>
          <w:rFonts w:ascii="Arial" w:eastAsia="Calibri" w:hAnsi="Arial" w:cs="Arial"/>
          <w:bCs/>
        </w:rPr>
        <w:t xml:space="preserve">částečně nízkopodlažními </w:t>
      </w:r>
      <w:r w:rsidRPr="004D3544">
        <w:rPr>
          <w:rFonts w:ascii="Arial" w:hAnsi="Arial" w:cs="Arial"/>
        </w:rPr>
        <w:t xml:space="preserve">vozidly </w:t>
      </w:r>
      <w:r w:rsidRPr="004D3544">
        <w:rPr>
          <w:rFonts w:ascii="Arial" w:eastAsia="Calibri" w:hAnsi="Arial" w:cs="Arial"/>
          <w:bCs/>
        </w:rPr>
        <w:t>v provedení LE (</w:t>
      </w:r>
      <w:proofErr w:type="spellStart"/>
      <w:r w:rsidRPr="004D3544">
        <w:rPr>
          <w:rFonts w:ascii="Arial" w:eastAsia="Calibri" w:hAnsi="Arial" w:cs="Arial"/>
          <w:bCs/>
        </w:rPr>
        <w:t>Low</w:t>
      </w:r>
      <w:proofErr w:type="spellEnd"/>
      <w:r w:rsidRPr="004D3544">
        <w:rPr>
          <w:rFonts w:ascii="Arial" w:eastAsia="Calibri" w:hAnsi="Arial" w:cs="Arial"/>
          <w:bCs/>
        </w:rPr>
        <w:t xml:space="preserve"> </w:t>
      </w:r>
      <w:proofErr w:type="spellStart"/>
      <w:r w:rsidRPr="004D3544">
        <w:rPr>
          <w:rFonts w:ascii="Arial" w:eastAsia="Calibri" w:hAnsi="Arial" w:cs="Arial"/>
          <w:bCs/>
        </w:rPr>
        <w:t>Entry</w:t>
      </w:r>
      <w:proofErr w:type="spellEnd"/>
      <w:r w:rsidRPr="004D3544">
        <w:rPr>
          <w:rFonts w:ascii="Arial" w:eastAsia="Calibri" w:hAnsi="Arial" w:cs="Arial"/>
          <w:bCs/>
        </w:rPr>
        <w:t xml:space="preserve">) v počtu </w:t>
      </w:r>
      <w:r>
        <w:rPr>
          <w:rFonts w:ascii="Arial" w:eastAsia="Calibri" w:hAnsi="Arial" w:cs="Arial"/>
          <w:bCs/>
        </w:rPr>
        <w:t>100</w:t>
      </w:r>
      <w:r w:rsidRPr="004D3544">
        <w:rPr>
          <w:rFonts w:ascii="Arial" w:eastAsia="Calibri" w:hAnsi="Arial" w:cs="Arial"/>
          <w:bCs/>
        </w:rPr>
        <w:t xml:space="preserve"> % vozidel z celkového počtu turnusových vozidel (tj. </w:t>
      </w:r>
      <w:r w:rsidRPr="00C429AD">
        <w:rPr>
          <w:rFonts w:ascii="Arial" w:hAnsi="Arial" w:cs="Arial"/>
          <w:bCs/>
          <w:shd w:val="clear" w:color="auto" w:fill="FFFFFF"/>
        </w:rPr>
        <w:t>bez operativní zálohy a provozní zálohy)</w:t>
      </w:r>
      <w:r>
        <w:rPr>
          <w:rFonts w:ascii="Arial" w:hAnsi="Arial" w:cs="Arial"/>
          <w:bCs/>
          <w:shd w:val="clear" w:color="auto" w:fill="FFFFFF"/>
        </w:rPr>
        <w:t>.</w:t>
      </w:r>
      <w:r w:rsidRPr="00122053">
        <w:rPr>
          <w:rFonts w:ascii="Arial" w:eastAsia="Calibri" w:hAnsi="Arial" w:cs="Arial"/>
          <w:bCs/>
        </w:rPr>
        <w:t xml:space="preserve"> </w:t>
      </w:r>
      <w:r>
        <w:rPr>
          <w:rFonts w:ascii="Arial" w:eastAsia="Calibri" w:hAnsi="Arial" w:cs="Arial"/>
          <w:bCs/>
        </w:rPr>
        <w:t xml:space="preserve">Požadavek na </w:t>
      </w:r>
      <w:proofErr w:type="spellStart"/>
      <w:r>
        <w:rPr>
          <w:rFonts w:ascii="Arial" w:eastAsia="Calibri" w:hAnsi="Arial" w:cs="Arial"/>
          <w:bCs/>
        </w:rPr>
        <w:t>nízkopodlažnost</w:t>
      </w:r>
      <w:proofErr w:type="spellEnd"/>
      <w:r>
        <w:rPr>
          <w:rFonts w:ascii="Arial" w:eastAsia="Calibri" w:hAnsi="Arial" w:cs="Arial"/>
          <w:bCs/>
        </w:rPr>
        <w:t xml:space="preserve"> vozidel se nevztahuje na vozidla</w:t>
      </w:r>
      <w:r w:rsidRPr="004D3544">
        <w:rPr>
          <w:rFonts w:ascii="Arial" w:eastAsia="Calibri" w:hAnsi="Arial" w:cs="Arial"/>
          <w:bCs/>
        </w:rPr>
        <w:t xml:space="preserve"> operativní a provozní záloh</w:t>
      </w:r>
      <w:r>
        <w:rPr>
          <w:rFonts w:ascii="Arial" w:eastAsia="Calibri" w:hAnsi="Arial" w:cs="Arial"/>
          <w:bCs/>
        </w:rPr>
        <w:t>y</w:t>
      </w:r>
      <w:r w:rsidRPr="004D3544">
        <w:rPr>
          <w:rFonts w:ascii="Arial" w:eastAsia="Calibri" w:hAnsi="Arial" w:cs="Arial"/>
          <w:bCs/>
        </w:rPr>
        <w:t>.</w:t>
      </w:r>
      <w:r w:rsidR="00456A0D" w:rsidRPr="007339C5">
        <w:rPr>
          <w:rFonts w:ascii="Arial" w:hAnsi="Arial" w:cs="Arial"/>
          <w:shd w:val="clear" w:color="auto" w:fill="FFFFFF"/>
        </w:rPr>
        <w:t xml:space="preserve"> </w:t>
      </w:r>
    </w:p>
    <w:p w14:paraId="06584CCC" w14:textId="40650374" w:rsidR="002B7E35" w:rsidRPr="00E5257F" w:rsidRDefault="002B7E35" w:rsidP="000F0CEA">
      <w:pPr>
        <w:pStyle w:val="Nadpis2"/>
        <w:rPr>
          <w:rFonts w:ascii="Arial" w:hAnsi="Arial" w:cs="Arial"/>
          <w:color w:val="auto"/>
        </w:rPr>
      </w:pPr>
      <w:bookmarkStart w:id="30" w:name="_Toc10991133"/>
      <w:bookmarkStart w:id="31" w:name="_Toc132955290"/>
      <w:r w:rsidRPr="00E5257F">
        <w:rPr>
          <w:rFonts w:ascii="Arial" w:hAnsi="Arial" w:cs="Arial"/>
          <w:color w:val="auto"/>
        </w:rPr>
        <w:t>Pohon (palivo)</w:t>
      </w:r>
      <w:bookmarkEnd w:id="30"/>
      <w:bookmarkEnd w:id="31"/>
    </w:p>
    <w:p w14:paraId="45B70718" w14:textId="781165F1" w:rsidR="002B7E35" w:rsidRPr="007339C5" w:rsidRDefault="002B7E35" w:rsidP="000F0CEA">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w:t>
      </w:r>
      <w:r w:rsidR="009F4786">
        <w:rPr>
          <w:rFonts w:ascii="Arial" w:hAnsi="Arial" w:cs="Arial"/>
        </w:rPr>
        <w:t xml:space="preserve">IDS </w:t>
      </w:r>
      <w:r w:rsidRPr="007339C5">
        <w:rPr>
          <w:rFonts w:ascii="Arial" w:hAnsi="Arial" w:cs="Arial"/>
        </w:rPr>
        <w:t xml:space="preserve">VDV vozidla s motorem na </w:t>
      </w:r>
      <w:r w:rsidR="0099084D" w:rsidRPr="007339C5">
        <w:rPr>
          <w:rFonts w:ascii="Arial" w:hAnsi="Arial" w:cs="Arial"/>
        </w:rPr>
        <w:t xml:space="preserve">klasický i alternativní pohon. </w:t>
      </w:r>
      <w:r w:rsidRPr="007339C5">
        <w:rPr>
          <w:rFonts w:ascii="Arial" w:hAnsi="Arial" w:cs="Arial"/>
        </w:rPr>
        <w:t xml:space="preserve">Zadavatel požaduje, aby při zahájení plnění ZVS </w:t>
      </w:r>
      <w:r w:rsidR="004D5E0B">
        <w:rPr>
          <w:rFonts w:ascii="Arial" w:hAnsi="Arial" w:cs="Arial"/>
        </w:rPr>
        <w:t>KV</w:t>
      </w:r>
      <w:r w:rsidRPr="007339C5">
        <w:rPr>
          <w:rFonts w:ascii="Arial" w:hAnsi="Arial" w:cs="Arial"/>
        </w:rPr>
        <w:t xml:space="preserve"> všechna vozidla plnila emisní normu min. EURO V. U vozidel využívajících alternativních paliv nebo jiných pohonů musí vozidla plnit hodnoty srovnatelné normě EURO V nebo EEV</w:t>
      </w:r>
      <w:r w:rsidRPr="007339C5">
        <w:rPr>
          <w:rStyle w:val="Znakapoznpodarou"/>
          <w:rFonts w:ascii="Arial" w:hAnsi="Arial" w:cs="Arial"/>
        </w:rPr>
        <w:footnoteReference w:id="4"/>
      </w:r>
      <w:r w:rsidRPr="007339C5">
        <w:rPr>
          <w:rFonts w:ascii="Arial" w:hAnsi="Arial" w:cs="Arial"/>
        </w:rPr>
        <w:t>.</w:t>
      </w:r>
    </w:p>
    <w:p w14:paraId="199807E7" w14:textId="68CDCDA4" w:rsidR="002B7E35" w:rsidRDefault="00CF0B84" w:rsidP="000F0CEA">
      <w:pPr>
        <w:spacing w:before="120" w:after="120" w:line="360" w:lineRule="auto"/>
        <w:ind w:firstLine="284"/>
        <w:jc w:val="both"/>
        <w:rPr>
          <w:rFonts w:ascii="Arial" w:hAnsi="Arial" w:cs="Arial"/>
          <w:sz w:val="24"/>
          <w:szCs w:val="24"/>
        </w:rPr>
      </w:pPr>
      <w:r>
        <w:rPr>
          <w:rFonts w:ascii="Arial" w:hAnsi="Arial" w:cs="Arial"/>
        </w:rPr>
        <w:t>Nová vozidla</w:t>
      </w:r>
      <w:r w:rsidR="002B7E35" w:rsidRPr="007339C5">
        <w:rPr>
          <w:rFonts w:ascii="Arial" w:hAnsi="Arial" w:cs="Arial"/>
        </w:rPr>
        <w:t xml:space="preserve"> musí splňovat standard EURO VI, případně přísnější emisní limity, budou-li v průběhu plnění smlouvy zavedeny. Toto ustanovení platí i pro alternativní paliva nebo jiné pohony.</w:t>
      </w:r>
      <w:r w:rsidR="002B7E35" w:rsidRPr="008473B2">
        <w:rPr>
          <w:rFonts w:ascii="Arial" w:hAnsi="Arial" w:cs="Arial"/>
          <w:sz w:val="24"/>
          <w:szCs w:val="24"/>
        </w:rPr>
        <w:t xml:space="preserve"> </w:t>
      </w:r>
    </w:p>
    <w:p w14:paraId="4F2BE88B" w14:textId="77777777" w:rsidR="008F1819" w:rsidRPr="00456A0D" w:rsidRDefault="008F1819" w:rsidP="000F0CEA">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0F0CEA">
      <w:pPr>
        <w:pStyle w:val="Nadpis2"/>
        <w:rPr>
          <w:rFonts w:ascii="Arial" w:hAnsi="Arial" w:cs="Arial"/>
          <w:color w:val="auto"/>
          <w:shd w:val="clear" w:color="auto" w:fill="FFFFFF"/>
        </w:rPr>
      </w:pPr>
      <w:bookmarkStart w:id="32" w:name="_Toc132955291"/>
      <w:r w:rsidRPr="00E5257F">
        <w:rPr>
          <w:rFonts w:ascii="Arial" w:hAnsi="Arial" w:cs="Arial"/>
          <w:color w:val="auto"/>
          <w:shd w:val="clear" w:color="auto" w:fill="FFFFFF"/>
        </w:rPr>
        <w:t>Vybavení vozidel pro přepravu jízdních kol</w:t>
      </w:r>
      <w:bookmarkEnd w:id="32"/>
    </w:p>
    <w:p w14:paraId="71D3158D" w14:textId="1954830A" w:rsidR="00F0212A" w:rsidRDefault="00F0212A" w:rsidP="000F0CE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r>
      <w:r w:rsidRPr="00456A0D">
        <w:rPr>
          <w:rFonts w:ascii="Arial" w:hAnsi="Arial" w:cs="Arial"/>
          <w:bCs/>
          <w:shd w:val="clear" w:color="auto" w:fill="FFFFFF"/>
        </w:rPr>
        <w:lastRenderedPageBreak/>
        <w:t>v jízdním řádu v souladu s</w:t>
      </w:r>
      <w:r w:rsidR="00221AC8">
        <w:rPr>
          <w:rFonts w:ascii="Arial" w:hAnsi="Arial" w:cs="Arial"/>
          <w:bCs/>
          <w:shd w:val="clear" w:color="auto" w:fill="FFFFFF"/>
        </w:rPr>
        <w:t> kapitolou 5</w:t>
      </w:r>
      <w:r w:rsidRPr="00456A0D">
        <w:rPr>
          <w:rFonts w:ascii="Arial" w:hAnsi="Arial" w:cs="Arial"/>
          <w:bCs/>
          <w:shd w:val="clear" w:color="auto" w:fill="FFFFFF"/>
        </w:rPr>
        <w:t xml:space="preserve"> těchto standardů.</w:t>
      </w:r>
      <w:r w:rsidR="00BD08C8">
        <w:rPr>
          <w:rFonts w:ascii="Arial" w:hAnsi="Arial" w:cs="Arial"/>
          <w:bCs/>
          <w:shd w:val="clear" w:color="auto" w:fill="FFFFFF"/>
        </w:rPr>
        <w:t xml:space="preserve"> Účelně vynaložené náklady dopravce spojené s vybavením vozidel pro přepravu jízdních kol</w:t>
      </w:r>
      <w:r w:rsidR="00DD0390">
        <w:rPr>
          <w:rFonts w:ascii="Arial" w:hAnsi="Arial" w:cs="Arial"/>
          <w:bCs/>
          <w:shd w:val="clear" w:color="auto" w:fill="FFFFFF"/>
        </w:rPr>
        <w:t xml:space="preserve"> </w:t>
      </w:r>
      <w:r w:rsidR="00BD08C8">
        <w:rPr>
          <w:rFonts w:ascii="Arial" w:hAnsi="Arial" w:cs="Arial"/>
          <w:bCs/>
          <w:shd w:val="clear" w:color="auto" w:fill="FFFFFF"/>
        </w:rPr>
        <w:t>u vybraných spojů a ve stanoveném období budou dopravci uhrazeny podle odst. 10.6 smlouvy.</w:t>
      </w:r>
    </w:p>
    <w:p w14:paraId="45DCBD77" w14:textId="4C280C1A" w:rsidR="00BD08C8" w:rsidRPr="00456A0D" w:rsidRDefault="00BD08C8" w:rsidP="000F0CEA">
      <w:pPr>
        <w:spacing w:before="120" w:after="120" w:line="360" w:lineRule="auto"/>
        <w:ind w:firstLine="284"/>
        <w:jc w:val="both"/>
        <w:rPr>
          <w:rFonts w:ascii="Arial" w:hAnsi="Arial" w:cs="Arial"/>
          <w:bCs/>
          <w:shd w:val="clear" w:color="auto" w:fill="FFFFFF"/>
        </w:rPr>
      </w:pPr>
      <w:r>
        <w:rPr>
          <w:rFonts w:ascii="Arial" w:hAnsi="Arial" w:cs="Arial"/>
          <w:bCs/>
          <w:shd w:val="clear" w:color="auto" w:fill="FFFFFF"/>
        </w:rPr>
        <w:t>Objednatel stanoví rozsah spojů a období, ve kterém má dopravce na těchto spojích povinnost zajistit přepravu jízdních kol alespoň 14 dní před prvním dnem stanoveného období</w:t>
      </w:r>
      <w:r w:rsidR="00E60C7F">
        <w:rPr>
          <w:rFonts w:ascii="Arial" w:hAnsi="Arial" w:cs="Arial"/>
          <w:bCs/>
          <w:shd w:val="clear" w:color="auto" w:fill="FFFFFF"/>
        </w:rPr>
        <w:t>, ve kterém má probíhat přeprava jízdních kol</w:t>
      </w:r>
      <w:r>
        <w:rPr>
          <w:rFonts w:ascii="Arial" w:hAnsi="Arial" w:cs="Arial"/>
          <w:bCs/>
          <w:shd w:val="clear" w:color="auto" w:fill="FFFFFF"/>
        </w:rPr>
        <w:t>.</w:t>
      </w:r>
    </w:p>
    <w:p w14:paraId="49EEC965" w14:textId="77777777" w:rsidR="00F0212A" w:rsidRPr="00456A0D" w:rsidRDefault="00F0212A" w:rsidP="000F0CE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0F0CEA">
      <w:pPr>
        <w:pStyle w:val="Nadpis3"/>
        <w:rPr>
          <w:rFonts w:ascii="Arial" w:hAnsi="Arial" w:cs="Arial"/>
          <w:color w:val="auto"/>
        </w:rPr>
      </w:pPr>
      <w:bookmarkStart w:id="33" w:name="_Toc132955292"/>
      <w:r w:rsidRPr="00E5257F">
        <w:rPr>
          <w:rFonts w:ascii="Arial" w:hAnsi="Arial" w:cs="Arial"/>
          <w:color w:val="auto"/>
        </w:rPr>
        <w:t>Vozidla s přívěsným vozíkem</w:t>
      </w:r>
      <w:bookmarkEnd w:id="33"/>
    </w:p>
    <w:p w14:paraId="15F3EC73" w14:textId="0AF203B9" w:rsidR="00F13232" w:rsidRPr="00456A0D" w:rsidRDefault="00F0212A" w:rsidP="000F0CE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BD6A90">
        <w:rPr>
          <w:rFonts w:ascii="Arial" w:hAnsi="Arial" w:cs="Arial"/>
          <w:bCs/>
          <w:shd w:val="clear" w:color="auto" w:fill="FFFFFF"/>
        </w:rPr>
        <w:t>14</w:t>
      </w:r>
      <w:r w:rsidRPr="00456A0D">
        <w:rPr>
          <w:rFonts w:ascii="Arial" w:hAnsi="Arial" w:cs="Arial"/>
          <w:bCs/>
          <w:shd w:val="clear" w:color="auto" w:fill="FFFFFF"/>
        </w:rPr>
        <w:t xml:space="preserve"> jízdních kol</w:t>
      </w:r>
      <w:r w:rsidR="00F13232">
        <w:rPr>
          <w:rFonts w:ascii="Arial" w:hAnsi="Arial" w:cs="Arial"/>
          <w:bCs/>
          <w:shd w:val="clear" w:color="auto" w:fill="FFFFFF"/>
        </w:rPr>
        <w:t>, včetně elektrokol</w:t>
      </w:r>
      <w:r w:rsidR="00F13232" w:rsidRPr="00456A0D">
        <w:rPr>
          <w:rFonts w:ascii="Arial" w:hAnsi="Arial" w:cs="Arial"/>
          <w:bCs/>
          <w:shd w:val="clear" w:color="auto" w:fill="FFFFFF"/>
        </w:rPr>
        <w:t>. Přívěsný vozík musí být ho</w:t>
      </w:r>
      <w:r w:rsidR="00F13232">
        <w:rPr>
          <w:rFonts w:ascii="Arial" w:hAnsi="Arial" w:cs="Arial"/>
          <w:bCs/>
          <w:shd w:val="clear" w:color="auto" w:fill="FFFFFF"/>
        </w:rPr>
        <w:t>mologován dle platných předpisů. Z</w:t>
      </w:r>
      <w:r w:rsidR="00F13232" w:rsidRPr="00456A0D">
        <w:rPr>
          <w:rFonts w:ascii="Arial" w:hAnsi="Arial" w:cs="Arial"/>
          <w:bCs/>
          <w:shd w:val="clear" w:color="auto" w:fill="FFFFFF"/>
        </w:rPr>
        <w:t xml:space="preserve">a splnění legislativních podmínek pro provoz na pozemních komunikacích </w:t>
      </w:r>
      <w:proofErr w:type="gramStart"/>
      <w:r w:rsidR="00F13232" w:rsidRPr="00456A0D">
        <w:rPr>
          <w:rFonts w:ascii="Arial" w:hAnsi="Arial" w:cs="Arial"/>
          <w:bCs/>
          <w:shd w:val="clear" w:color="auto" w:fill="FFFFFF"/>
        </w:rPr>
        <w:t>ručí</w:t>
      </w:r>
      <w:proofErr w:type="gramEnd"/>
      <w:r w:rsidR="00F13232" w:rsidRPr="00456A0D">
        <w:rPr>
          <w:rFonts w:ascii="Arial" w:hAnsi="Arial" w:cs="Arial"/>
          <w:bCs/>
          <w:shd w:val="clear" w:color="auto" w:fill="FFFFFF"/>
        </w:rPr>
        <w:t xml:space="preserve"> dopravce.</w:t>
      </w:r>
      <w:r w:rsidR="00FA4C03">
        <w:rPr>
          <w:rFonts w:ascii="Arial" w:hAnsi="Arial" w:cs="Arial"/>
          <w:bCs/>
          <w:shd w:val="clear" w:color="auto" w:fill="FFFFFF"/>
        </w:rPr>
        <w:t xml:space="preserve"> Týká se jen vozidel v </w:t>
      </w:r>
      <w:r w:rsidR="00FA4C03" w:rsidRPr="00456A0D">
        <w:rPr>
          <w:rFonts w:ascii="Arial" w:hAnsi="Arial" w:cs="Arial"/>
          <w:bCs/>
          <w:shd w:val="clear" w:color="auto" w:fill="FFFFFF"/>
        </w:rPr>
        <w:t>kategorií S a V</w:t>
      </w:r>
      <w:r w:rsidR="00FA4C03" w:rsidRPr="00456A0D">
        <w:rPr>
          <w:rStyle w:val="Znakapoznpodarou"/>
          <w:rFonts w:ascii="Arial" w:hAnsi="Arial" w:cs="Arial"/>
          <w:bCs/>
          <w:shd w:val="clear" w:color="auto" w:fill="FFFFFF"/>
        </w:rPr>
        <w:footnoteReference w:id="5"/>
      </w:r>
      <w:r w:rsidR="005C6954">
        <w:rPr>
          <w:rFonts w:ascii="Arial" w:hAnsi="Arial" w:cs="Arial"/>
          <w:bCs/>
          <w:shd w:val="clear" w:color="auto" w:fill="FFFFFF"/>
        </w:rPr>
        <w:t>.</w:t>
      </w:r>
    </w:p>
    <w:p w14:paraId="58D84ED0" w14:textId="04665A9C" w:rsidR="00F0212A" w:rsidRPr="00456A0D" w:rsidRDefault="00F0212A" w:rsidP="000F0CE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 Vozík je zhotoven tak, aby bylo možné jízdní kola naložit a sundat bez nutnosti součinnosti řidiče a bez nutnosti provádět úkony, které by prodlužovaly jízdní dobu (sklápění bočnic, otevírání, resp. shrnování krytů apod.). Před odjezdem ze stanovených zastávek</w:t>
      </w:r>
      <w:r w:rsidRPr="00456A0D">
        <w:rPr>
          <w:rStyle w:val="Znakapoznpodarou"/>
          <w:rFonts w:ascii="Arial" w:hAnsi="Arial" w:cs="Arial"/>
          <w:bCs/>
          <w:shd w:val="clear" w:color="auto" w:fill="FFFFFF"/>
        </w:rPr>
        <w:footnoteReference w:id="6"/>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w:t>
      </w:r>
      <w:proofErr w:type="spellStart"/>
      <w:r w:rsidRPr="00456A0D">
        <w:rPr>
          <w:rFonts w:ascii="Arial" w:hAnsi="Arial" w:cs="Arial"/>
          <w:bCs/>
          <w:shd w:val="clear" w:color="auto" w:fill="FFFFFF"/>
        </w:rPr>
        <w:t>cyklovozíkem</w:t>
      </w:r>
      <w:proofErr w:type="spellEnd"/>
      <w:r w:rsidRPr="00456A0D">
        <w:rPr>
          <w:rFonts w:ascii="Arial" w:hAnsi="Arial" w:cs="Arial"/>
          <w:bCs/>
          <w:shd w:val="clear" w:color="auto" w:fill="FFFFFF"/>
        </w:rPr>
        <w:t xml:space="preserve"> v průběhu roku specifikuje objednatel.</w:t>
      </w:r>
    </w:p>
    <w:p w14:paraId="628C3427" w14:textId="77777777" w:rsidR="00F0212A" w:rsidRPr="00E5257F" w:rsidRDefault="00F0212A" w:rsidP="000F0CEA">
      <w:pPr>
        <w:pStyle w:val="Nadpis3"/>
        <w:rPr>
          <w:rFonts w:ascii="Arial" w:hAnsi="Arial" w:cs="Arial"/>
          <w:color w:val="auto"/>
        </w:rPr>
      </w:pPr>
      <w:bookmarkStart w:id="34" w:name="_Toc132955293"/>
      <w:r w:rsidRPr="00E5257F">
        <w:rPr>
          <w:rFonts w:ascii="Arial" w:hAnsi="Arial" w:cs="Arial"/>
          <w:color w:val="auto"/>
        </w:rPr>
        <w:t>Vozidla s přepravou kol v závěsu</w:t>
      </w:r>
      <w:bookmarkEnd w:id="34"/>
    </w:p>
    <w:p w14:paraId="37B9B21B" w14:textId="218B1A77" w:rsidR="00F0212A" w:rsidRPr="00456A0D" w:rsidRDefault="00F0212A" w:rsidP="000F0CE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Všechna vozidla kategorií S a V</w:t>
      </w:r>
      <w:r w:rsidRPr="00456A0D">
        <w:rPr>
          <w:rStyle w:val="Znakapoznpodarou"/>
          <w:rFonts w:ascii="Arial" w:hAnsi="Arial" w:cs="Arial"/>
          <w:bCs/>
          <w:shd w:val="clear" w:color="auto" w:fill="FFFFFF"/>
        </w:rPr>
        <w:footnoteReference w:id="7"/>
      </w:r>
      <w:r w:rsidR="0065580D">
        <w:rPr>
          <w:rFonts w:ascii="Arial" w:hAnsi="Arial" w:cs="Arial"/>
          <w:bCs/>
          <w:shd w:val="clear" w:color="auto" w:fill="FFFFFF"/>
        </w:rPr>
        <w:t xml:space="preserve"> </w:t>
      </w:r>
      <w:r w:rsidRPr="00456A0D">
        <w:rPr>
          <w:rFonts w:ascii="Arial" w:hAnsi="Arial" w:cs="Arial"/>
          <w:bCs/>
          <w:shd w:val="clear" w:color="auto" w:fill="FFFFFF"/>
        </w:rPr>
        <w:t>provozovaná v tomto režimu musí být vybavena v zadní části závěsem pro přepravu alespoň 6 jízdních kol.</w:t>
      </w:r>
    </w:p>
    <w:p w14:paraId="69F28BE6" w14:textId="30917BE1" w:rsidR="00F0212A" w:rsidRPr="00456A0D" w:rsidRDefault="00F0212A" w:rsidP="000F0CE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Závěs je zhotoven tak, aby bylo možné jízdní kolo naložit a sundat bez nutnosti součinnosti řidiče a bez nutnosti provádět úkony, které by prodlužovaly jízdní dobu (sklápění, otevírání či shrnování krytů apod.). Před odjezdem ze stanovených zastávek je řidič povinen zkontrolovat bezpečnost uložení a upevnění jízdních kol. Za splnění legislativních podmínek pro provoz závěsu </w:t>
      </w:r>
      <w:proofErr w:type="gramStart"/>
      <w:r w:rsidRPr="00456A0D">
        <w:rPr>
          <w:rFonts w:ascii="Arial" w:hAnsi="Arial" w:cs="Arial"/>
          <w:bCs/>
          <w:shd w:val="clear" w:color="auto" w:fill="FFFFFF"/>
        </w:rPr>
        <w:t>ručí</w:t>
      </w:r>
      <w:proofErr w:type="gramEnd"/>
      <w:r w:rsidRPr="00456A0D">
        <w:rPr>
          <w:rFonts w:ascii="Arial" w:hAnsi="Arial" w:cs="Arial"/>
          <w:bCs/>
          <w:shd w:val="clear" w:color="auto" w:fill="FFFFFF"/>
        </w:rPr>
        <w:t xml:space="preserve"> dopravce.</w:t>
      </w:r>
    </w:p>
    <w:p w14:paraId="18EDEB72" w14:textId="77777777" w:rsidR="00D408DB" w:rsidRPr="00456A0D" w:rsidRDefault="00D408DB" w:rsidP="000F0CEA">
      <w:pPr>
        <w:spacing w:before="120" w:after="120" w:line="360" w:lineRule="auto"/>
        <w:jc w:val="both"/>
        <w:rPr>
          <w:rFonts w:ascii="Arial" w:hAnsi="Arial" w:cs="Arial"/>
          <w:shd w:val="clear" w:color="auto" w:fill="FFFFFF"/>
        </w:rPr>
      </w:pPr>
    </w:p>
    <w:p w14:paraId="7A6E35AC" w14:textId="5D893165" w:rsidR="00F71280" w:rsidRPr="00C73968" w:rsidRDefault="00F71280" w:rsidP="000F0CEA">
      <w:pPr>
        <w:pStyle w:val="Nadpis1"/>
        <w:rPr>
          <w:rFonts w:ascii="Arial" w:hAnsi="Arial" w:cs="Arial"/>
          <w:color w:val="auto"/>
        </w:rPr>
      </w:pPr>
      <w:bookmarkStart w:id="35" w:name="_Toc6386394"/>
      <w:bookmarkStart w:id="36" w:name="_Toc132955294"/>
      <w:r w:rsidRPr="00C73968">
        <w:rPr>
          <w:rFonts w:ascii="Arial" w:hAnsi="Arial" w:cs="Arial"/>
          <w:color w:val="auto"/>
        </w:rPr>
        <w:lastRenderedPageBreak/>
        <w:t>Všeobecné standardy vybavení vozidel</w:t>
      </w:r>
      <w:bookmarkEnd w:id="35"/>
      <w:bookmarkEnd w:id="36"/>
    </w:p>
    <w:p w14:paraId="710E0FB4" w14:textId="008448C7" w:rsidR="00F71280" w:rsidRPr="00FA2B9A" w:rsidRDefault="00F71280" w:rsidP="000F0CEA">
      <w:pPr>
        <w:pStyle w:val="Nadpis2"/>
        <w:spacing w:line="360" w:lineRule="auto"/>
        <w:ind w:left="578" w:hanging="578"/>
        <w:rPr>
          <w:rFonts w:ascii="Arial" w:hAnsi="Arial" w:cs="Arial"/>
          <w:color w:val="auto"/>
        </w:rPr>
      </w:pPr>
      <w:bookmarkStart w:id="37" w:name="_Ref481657917"/>
      <w:bookmarkStart w:id="38" w:name="_Toc6386395"/>
      <w:bookmarkStart w:id="39" w:name="_Toc132955295"/>
      <w:r w:rsidRPr="00FA2B9A">
        <w:rPr>
          <w:rFonts w:ascii="Arial" w:hAnsi="Arial" w:cs="Arial"/>
          <w:color w:val="auto"/>
        </w:rPr>
        <w:t>Elektronické informační panely</w:t>
      </w:r>
      <w:bookmarkEnd w:id="37"/>
      <w:r w:rsidRPr="00FA2B9A">
        <w:rPr>
          <w:rFonts w:ascii="Arial" w:hAnsi="Arial" w:cs="Arial"/>
          <w:color w:val="auto"/>
        </w:rPr>
        <w:t xml:space="preserve"> vnější</w:t>
      </w:r>
      <w:bookmarkEnd w:id="38"/>
      <w:bookmarkEnd w:id="39"/>
    </w:p>
    <w:p w14:paraId="437D4EEC" w14:textId="77777777" w:rsidR="00F71280" w:rsidRPr="00456A0D" w:rsidRDefault="00F71280" w:rsidP="000F0CEA">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 xml:space="preserve">Soubor vnějších elektronických informačních panelů vozidla standardně </w:t>
      </w:r>
      <w:proofErr w:type="gramStart"/>
      <w:r w:rsidRPr="00456A0D">
        <w:rPr>
          <w:rFonts w:ascii="Arial" w:hAnsi="Arial" w:cs="Arial"/>
          <w:bCs/>
          <w:shd w:val="clear" w:color="auto" w:fill="FFFFFF"/>
        </w:rPr>
        <w:t>tvoří</w:t>
      </w:r>
      <w:proofErr w:type="gramEnd"/>
      <w:r w:rsidRPr="00456A0D">
        <w:rPr>
          <w:rFonts w:ascii="Arial" w:hAnsi="Arial" w:cs="Arial"/>
          <w:bCs/>
          <w:shd w:val="clear" w:color="auto" w:fill="FFFFFF"/>
        </w:rPr>
        <w:t>:</w:t>
      </w:r>
    </w:p>
    <w:p w14:paraId="3949882E" w14:textId="77777777" w:rsidR="00F71280" w:rsidRPr="00456A0D" w:rsidRDefault="00F71280" w:rsidP="000F0CEA">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0F0CEA">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0F0CEA">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0F0CEA">
      <w:pPr>
        <w:spacing w:before="120" w:after="120" w:line="360" w:lineRule="auto"/>
        <w:ind w:firstLine="284"/>
        <w:jc w:val="both"/>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0F0CEA">
      <w:pPr>
        <w:spacing w:before="120" w:after="120" w:line="360" w:lineRule="auto"/>
        <w:ind w:firstLine="284"/>
        <w:jc w:val="both"/>
        <w:rPr>
          <w:rStyle w:val="Siln"/>
          <w:rFonts w:ascii="Arial" w:hAnsi="Arial" w:cs="Arial"/>
          <w:b w:val="0"/>
        </w:rPr>
      </w:pPr>
    </w:p>
    <w:p w14:paraId="63FA7624" w14:textId="77777777" w:rsidR="00F71280" w:rsidRPr="00456A0D" w:rsidRDefault="00F71280" w:rsidP="000F0CEA">
      <w:pPr>
        <w:spacing w:before="120" w:after="120" w:line="360" w:lineRule="auto"/>
        <w:jc w:val="both"/>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0F0CEA">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t>Informace zobrazované na panelech jsou získávány z palubního informačního systému.</w:t>
      </w:r>
    </w:p>
    <w:p w14:paraId="1A92407C" w14:textId="77777777" w:rsidR="00F71280" w:rsidRPr="0099084D" w:rsidRDefault="00F71280" w:rsidP="000F0CEA">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6C64F078" w:rsidR="00F71280" w:rsidRPr="00FA2B9A" w:rsidRDefault="00F71280" w:rsidP="000F0CEA">
      <w:pPr>
        <w:pStyle w:val="Nadpis3"/>
        <w:rPr>
          <w:rStyle w:val="Siln"/>
          <w:rFonts w:ascii="Arial" w:hAnsi="Arial" w:cs="Arial"/>
          <w:b/>
          <w:bCs/>
          <w:color w:val="auto"/>
        </w:rPr>
      </w:pPr>
      <w:bookmarkStart w:id="40" w:name="_Toc6386396"/>
      <w:bookmarkStart w:id="41" w:name="_Toc132955296"/>
      <w:r w:rsidRPr="00FA2B9A">
        <w:rPr>
          <w:rStyle w:val="Siln"/>
          <w:rFonts w:ascii="Arial" w:hAnsi="Arial" w:cs="Arial"/>
          <w:b/>
          <w:bCs/>
          <w:color w:val="auto"/>
        </w:rPr>
        <w:t>Elektronický panel vnější přední</w:t>
      </w:r>
      <w:bookmarkEnd w:id="40"/>
      <w:bookmarkEnd w:id="41"/>
    </w:p>
    <w:p w14:paraId="2FBB346E" w14:textId="76E2EB76" w:rsidR="00F71280" w:rsidRPr="00456A0D" w:rsidRDefault="00F71280" w:rsidP="000F0CEA">
      <w:pPr>
        <w:spacing w:before="120" w:after="120" w:line="360" w:lineRule="auto"/>
        <w:ind w:firstLine="284"/>
        <w:jc w:val="both"/>
        <w:rPr>
          <w:rStyle w:val="Siln"/>
          <w:rFonts w:ascii="Arial" w:hAnsi="Arial" w:cs="Arial"/>
          <w:b w:val="0"/>
        </w:rPr>
      </w:pPr>
      <w:r w:rsidRPr="0099084D">
        <w:rPr>
          <w:rStyle w:val="Siln"/>
          <w:rFonts w:ascii="Arial" w:hAnsi="Arial" w:cs="Arial"/>
          <w:b w:val="0"/>
        </w:rPr>
        <w:t>Vozidla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Pr="00456A0D">
        <w:rPr>
          <w:rStyle w:val="Siln"/>
          <w:rFonts w:ascii="Arial" w:hAnsi="Arial" w:cs="Arial"/>
        </w:rPr>
        <w:t xml:space="preserve"> </w:t>
      </w:r>
    </w:p>
    <w:p w14:paraId="3BD73B4D" w14:textId="77777777" w:rsidR="00F71280" w:rsidRPr="00456A0D" w:rsidRDefault="00F71280" w:rsidP="000F0CEA">
      <w:pPr>
        <w:autoSpaceDE w:val="0"/>
        <w:autoSpaceDN w:val="0"/>
        <w:adjustRightInd w:val="0"/>
        <w:spacing w:before="240" w:after="0" w:line="360" w:lineRule="auto"/>
        <w:jc w:val="both"/>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0F0CEA">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0F0CEA">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w:t>
      </w:r>
      <w:proofErr w:type="gramStart"/>
      <w:r w:rsidRPr="00456A0D">
        <w:rPr>
          <w:rFonts w:ascii="Arial" w:eastAsia="Calibri" w:hAnsi="Arial" w:cs="Arial"/>
        </w:rPr>
        <w:t>cílová destinace</w:t>
      </w:r>
      <w:proofErr w:type="gramEnd"/>
      <w:r w:rsidRPr="00456A0D">
        <w:rPr>
          <w:rFonts w:ascii="Arial" w:eastAsia="Calibri" w:hAnsi="Arial" w:cs="Arial"/>
        </w:rPr>
        <w:t xml:space="preserve">, končí-li autobus na zastávce obvyklé (zpravidla autobusové nádraží, náměstí apod.); </w:t>
      </w:r>
    </w:p>
    <w:p w14:paraId="2876C8A9" w14:textId="77777777"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0A153B46"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0623DEB" w14:textId="77777777" w:rsidR="00F71280" w:rsidRPr="00456A0D" w:rsidRDefault="00F71280" w:rsidP="000F0CEA">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nebo číslo linky (koncové trojčíslí linky) a cílová zastávka, </w:t>
      </w:r>
      <w:proofErr w:type="gramStart"/>
      <w:r w:rsidRPr="00456A0D">
        <w:rPr>
          <w:rFonts w:ascii="Arial" w:eastAsia="Calibri" w:hAnsi="Arial" w:cs="Arial"/>
        </w:rPr>
        <w:t>končí</w:t>
      </w:r>
      <w:proofErr w:type="gramEnd"/>
      <w:r w:rsidRPr="00456A0D">
        <w:rPr>
          <w:rFonts w:ascii="Arial" w:eastAsia="Calibri" w:hAnsi="Arial" w:cs="Arial"/>
        </w:rPr>
        <w:t xml:space="preserve">-li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1C725DE1"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noProof/>
          <w:lang w:eastAsia="cs-CZ"/>
        </w:rPr>
        <w:lastRenderedPageBreak/>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9">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0F0CEA">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w:t>
      </w:r>
      <w:proofErr w:type="gramStart"/>
      <w:r w:rsidRPr="00456A0D">
        <w:rPr>
          <w:rFonts w:ascii="Arial" w:eastAsia="Calibri" w:hAnsi="Arial" w:cs="Arial"/>
        </w:rPr>
        <w:t>cílová destinace</w:t>
      </w:r>
      <w:proofErr w:type="gramEnd"/>
      <w:r w:rsidRPr="00456A0D">
        <w:rPr>
          <w:rFonts w:ascii="Arial" w:eastAsia="Calibri" w:hAnsi="Arial" w:cs="Arial"/>
        </w:rPr>
        <w:t xml:space="preserve"> s rozhodující nácestnou destinací (dle požadavků objednatele), nejede-li autobus přímou trasou, nebo jedná-li se o okružní linku. </w:t>
      </w:r>
    </w:p>
    <w:p w14:paraId="7EDADFAF" w14:textId="77777777"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215A6451"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noProof/>
          <w:lang w:eastAsia="cs-CZ"/>
        </w:rPr>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10">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1107C6B6" w:rsidR="00F71280" w:rsidRDefault="00F71280" w:rsidP="000F0CEA">
      <w:pPr>
        <w:numPr>
          <w:ilvl w:val="0"/>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725EED5C" w14:textId="5E916DD2" w:rsidR="007D46A8" w:rsidRDefault="007D46A8" w:rsidP="000F0CEA">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V případě varianty pokračujícího spoje – obrat s cestujícími bude na horním řádku uveden</w:t>
      </w:r>
      <w:r w:rsidR="000E69CF">
        <w:rPr>
          <w:rFonts w:ascii="Arial" w:eastAsia="Calibri" w:hAnsi="Arial" w:cs="Arial"/>
        </w:rPr>
        <w:t>o</w:t>
      </w:r>
      <w:r>
        <w:rPr>
          <w:rFonts w:ascii="Arial" w:eastAsia="Calibri" w:hAnsi="Arial" w:cs="Arial"/>
        </w:rPr>
        <w:t xml:space="preserve"> číslo linky a cílová stanice aktuálního spoje. V dolním řádku bude uvedeno: „dále </w:t>
      </w:r>
      <w:r w:rsidR="007F1330">
        <w:rPr>
          <w:rFonts w:ascii="Arial" w:eastAsia="Calibri" w:hAnsi="Arial" w:cs="Arial"/>
        </w:rPr>
        <w:t>po číslo linky a cílová stanice následného spoje“; základní zobrazení a varianta obratu s cestujícími se bude střídat v nekonečné smyčce po dvou sekundách.</w:t>
      </w:r>
    </w:p>
    <w:p w14:paraId="22813A4C" w14:textId="24E8769A" w:rsidR="001A6743" w:rsidRPr="00456A0D" w:rsidRDefault="001A6743" w:rsidP="000F0CEA">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Zobrazení piktogramů (přestup na vlak, MHD, přeprava kol), piktogramy budou zobrazeny</w:t>
      </w:r>
      <w:r w:rsidR="00B339C0">
        <w:rPr>
          <w:rFonts w:ascii="Arial" w:eastAsia="Calibri" w:hAnsi="Arial" w:cs="Arial"/>
        </w:rPr>
        <w:t xml:space="preserve"> v pravém segmentu panelu za názvem cílové zastávky. V případě dlouhého názvu lze piktogram vypustit</w:t>
      </w:r>
    </w:p>
    <w:p w14:paraId="2642845E" w14:textId="77777777" w:rsidR="00F71280" w:rsidRPr="00456A0D" w:rsidRDefault="00F71280" w:rsidP="000F0CEA">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77777777" w:rsidR="00F71280" w:rsidRPr="007339C5" w:rsidRDefault="00C15634" w:rsidP="000F0CEA">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1088A79C" w14:textId="77777777" w:rsidR="00F71280" w:rsidRPr="00456A0D" w:rsidRDefault="00F71280" w:rsidP="000F0CEA">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1A845663" w:rsidR="00F71280" w:rsidRPr="008F56D3" w:rsidRDefault="00F71280" w:rsidP="000F0CEA">
      <w:pPr>
        <w:pStyle w:val="Nadpis3"/>
        <w:rPr>
          <w:rFonts w:ascii="Arial" w:hAnsi="Arial" w:cs="Arial"/>
          <w:color w:val="auto"/>
        </w:rPr>
      </w:pPr>
      <w:bookmarkStart w:id="42" w:name="_Toc6386397"/>
      <w:bookmarkStart w:id="43" w:name="_Toc132955297"/>
      <w:r w:rsidRPr="008F56D3">
        <w:rPr>
          <w:rFonts w:ascii="Arial" w:hAnsi="Arial" w:cs="Arial"/>
          <w:color w:val="auto"/>
        </w:rPr>
        <w:t>Elektronický panel vnější boční</w:t>
      </w:r>
      <w:bookmarkEnd w:id="42"/>
      <w:bookmarkEnd w:id="43"/>
    </w:p>
    <w:p w14:paraId="49E9E468" w14:textId="5D2D1D9C" w:rsidR="00F71280" w:rsidRPr="00456A0D" w:rsidRDefault="00F71280" w:rsidP="000F0CEA">
      <w:pPr>
        <w:spacing w:before="120" w:after="120" w:line="360" w:lineRule="auto"/>
        <w:ind w:firstLine="284"/>
        <w:jc w:val="both"/>
        <w:rPr>
          <w:rFonts w:ascii="Arial" w:eastAsia="Calibri" w:hAnsi="Arial" w:cs="Arial"/>
        </w:rPr>
      </w:pPr>
      <w:r w:rsidRPr="0099084D">
        <w:rPr>
          <w:rStyle w:val="Siln"/>
          <w:rFonts w:ascii="Arial" w:hAnsi="Arial" w:cs="Arial"/>
          <w:b w:val="0"/>
        </w:rPr>
        <w:t>Vozidla musí být vybavena v pravé boční části vozidla</w:t>
      </w:r>
      <w:r w:rsidRPr="0099084D">
        <w:rPr>
          <w:rStyle w:val="Znakapoznpodarou"/>
          <w:rFonts w:ascii="Arial" w:hAnsi="Arial" w:cs="Arial"/>
          <w:b/>
          <w:bCs/>
        </w:rPr>
        <w:footnoteReference w:id="8"/>
      </w:r>
      <w:r w:rsidRPr="0099084D">
        <w:rPr>
          <w:rStyle w:val="Siln"/>
          <w:rFonts w:ascii="Arial" w:hAnsi="Arial" w:cs="Arial"/>
          <w:b w:val="0"/>
        </w:rPr>
        <w:t xml:space="preserve"> osvětleným elektronickým informačním panelem umístěným v horní části prvého nebo druhého okna Parametry panelu jsou minimálně 120 x 19 bodů, přičemž parametry zobrazovací plochy musí být minimálně 1200 x 185 mm</w:t>
      </w:r>
      <w:r w:rsidRPr="00456A0D">
        <w:rPr>
          <w:rStyle w:val="Siln"/>
          <w:rFonts w:ascii="Arial" w:hAnsi="Arial" w:cs="Arial"/>
        </w:rPr>
        <w:t xml:space="preserve">. </w:t>
      </w:r>
    </w:p>
    <w:p w14:paraId="2CEC4DF6" w14:textId="77777777" w:rsidR="00F71280" w:rsidRPr="00456A0D" w:rsidRDefault="00F71280" w:rsidP="000F0CEA">
      <w:pPr>
        <w:autoSpaceDE w:val="0"/>
        <w:autoSpaceDN w:val="0"/>
        <w:adjustRightInd w:val="0"/>
        <w:spacing w:before="240" w:after="0" w:line="360" w:lineRule="auto"/>
        <w:jc w:val="both"/>
        <w:rPr>
          <w:rFonts w:ascii="Arial" w:hAnsi="Arial" w:cs="Arial"/>
        </w:rPr>
      </w:pPr>
      <w:r w:rsidRPr="00456A0D">
        <w:rPr>
          <w:rFonts w:ascii="Arial" w:hAnsi="Arial" w:cs="Arial"/>
        </w:rPr>
        <w:t>Základní zobrazení:</w:t>
      </w:r>
      <w:bookmarkStart w:id="44" w:name="_Toc328101903"/>
      <w:bookmarkStart w:id="45" w:name="_Toc328127966"/>
      <w:bookmarkEnd w:id="44"/>
      <w:bookmarkEnd w:id="45"/>
    </w:p>
    <w:p w14:paraId="0077AA97" w14:textId="77777777" w:rsidR="00F71280" w:rsidRPr="00456A0D"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46" w:name="_Toc328101904"/>
      <w:bookmarkStart w:id="47" w:name="_Toc328127967"/>
      <w:bookmarkEnd w:id="46"/>
      <w:bookmarkEnd w:id="47"/>
    </w:p>
    <w:p w14:paraId="09D81CA1" w14:textId="77777777" w:rsidR="00F71280" w:rsidRPr="00456A0D" w:rsidRDefault="00F71280" w:rsidP="000F0CEA">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w:t>
      </w:r>
      <w:bookmarkStart w:id="48" w:name="_Toc328101905"/>
      <w:bookmarkStart w:id="49" w:name="_Toc328127968"/>
      <w:bookmarkEnd w:id="48"/>
      <w:bookmarkEnd w:id="49"/>
      <w:r w:rsidRPr="00456A0D">
        <w:rPr>
          <w:rFonts w:cs="Arial"/>
        </w:rPr>
        <w:t xml:space="preserve"> (koncové trojčíslí linky, není-li objednatelem stanoveno jinak)</w:t>
      </w:r>
    </w:p>
    <w:p w14:paraId="42CF01B0" w14:textId="77777777" w:rsidR="00F71280" w:rsidRPr="00456A0D" w:rsidRDefault="00F71280" w:rsidP="000F0CEA">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50" w:name="_Toc328101906"/>
      <w:bookmarkStart w:id="51" w:name="_Toc328127969"/>
      <w:bookmarkEnd w:id="50"/>
      <w:bookmarkEnd w:id="51"/>
    </w:p>
    <w:p w14:paraId="1A80A0EF" w14:textId="77777777" w:rsidR="00F71280" w:rsidRPr="00456A0D"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lastRenderedPageBreak/>
        <w:t>Ostatní údaje (mohou být dynamické):</w:t>
      </w:r>
      <w:bookmarkStart w:id="52" w:name="_Toc328101907"/>
      <w:bookmarkStart w:id="53" w:name="_Toc328127970"/>
      <w:bookmarkEnd w:id="52"/>
      <w:bookmarkEnd w:id="53"/>
    </w:p>
    <w:p w14:paraId="53AAA07A" w14:textId="77777777" w:rsidR="00F71280" w:rsidRPr="00456A0D" w:rsidRDefault="00F71280" w:rsidP="000F0CEA">
      <w:pPr>
        <w:pStyle w:val="Odstavecseseznamem"/>
        <w:numPr>
          <w:ilvl w:val="1"/>
          <w:numId w:val="4"/>
        </w:numPr>
        <w:autoSpaceDE w:val="0"/>
        <w:autoSpaceDN w:val="0"/>
        <w:adjustRightInd w:val="0"/>
        <w:spacing w:before="60" w:after="0" w:line="360" w:lineRule="auto"/>
        <w:contextualSpacing w:val="0"/>
        <w:jc w:val="both"/>
        <w:rPr>
          <w:rFonts w:cs="Arial"/>
        </w:rPr>
      </w:pPr>
      <w:bookmarkStart w:id="54" w:name="_Toc328101908"/>
      <w:bookmarkStart w:id="55" w:name="_Toc328127971"/>
      <w:bookmarkEnd w:id="54"/>
      <w:bookmarkEnd w:id="55"/>
      <w:r w:rsidRPr="00456A0D">
        <w:rPr>
          <w:rFonts w:cs="Arial"/>
        </w:rPr>
        <w:t>Důležité nácestné zastávky (dle dohody s objednatelem)</w:t>
      </w:r>
      <w:bookmarkStart w:id="56" w:name="_Toc328101909"/>
      <w:bookmarkStart w:id="57" w:name="_Toc328127972"/>
      <w:bookmarkEnd w:id="56"/>
      <w:bookmarkEnd w:id="57"/>
    </w:p>
    <w:p w14:paraId="53DB563D" w14:textId="06576250" w:rsidR="00F71280"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bookmarkStart w:id="58" w:name="_Toc328101910"/>
      <w:bookmarkStart w:id="59" w:name="_Toc328127973"/>
      <w:bookmarkEnd w:id="58"/>
      <w:bookmarkEnd w:id="59"/>
      <w:r w:rsidRPr="00456A0D">
        <w:rPr>
          <w:rFonts w:cs="Arial"/>
        </w:rPr>
        <w:t>Zobrazení piktogramů (přestup na vlak, MHD, přeprava kol)</w:t>
      </w:r>
      <w:bookmarkStart w:id="60" w:name="_Toc328101911"/>
      <w:bookmarkStart w:id="61" w:name="_Toc328127974"/>
      <w:bookmarkEnd w:id="60"/>
      <w:bookmarkEnd w:id="61"/>
      <w:r w:rsidR="008F4E2F">
        <w:rPr>
          <w:rFonts w:cs="Arial"/>
        </w:rPr>
        <w:t>, piktogramy budou zobrazeny v pravém horním segmentu panelu za názvem cílové zastávky. V případě dlouhého názvu lze piktogram vypustit</w:t>
      </w:r>
    </w:p>
    <w:p w14:paraId="616352EE" w14:textId="0AE64D4C" w:rsidR="008F4E2F" w:rsidRDefault="008F4E2F"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Texty zastávek jsou na bočním panelu z prostorových a technických důvodů vždy uvedeny malým písmem</w:t>
      </w:r>
    </w:p>
    <w:p w14:paraId="4030163B" w14:textId="11F17ECC" w:rsidR="00AA55CB" w:rsidRDefault="00AA55CB"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budou rolovat ve smyčce po dvou sekundách</w:t>
      </w:r>
    </w:p>
    <w:p w14:paraId="789A0750" w14:textId="3357BF17" w:rsidR="00AA55CB" w:rsidRDefault="00AA55CB"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Pokud na spoji není definována nácestná zastávka, bude zobrazen prázdný řádek</w:t>
      </w:r>
    </w:p>
    <w:p w14:paraId="412A2A45" w14:textId="0AAD3332" w:rsidR="003A7641" w:rsidRDefault="003A7641"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V úseku od předposlední zastávky na konečnou zastávku na spoji bude na bočním panelu zobrazen nápis: „Prosím nenastupujte“</w:t>
      </w:r>
    </w:p>
    <w:p w14:paraId="3191BB0A" w14:textId="19D2896C" w:rsidR="00AA55CB" w:rsidRDefault="00AA55CB"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Na panelu budou postupně ubývat nácestné zastávky tím, jak budou projížděny</w:t>
      </w:r>
    </w:p>
    <w:p w14:paraId="5911EC9F" w14:textId="77777777" w:rsidR="008F4E2F" w:rsidRDefault="008F4E2F"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lze řešit uvozujícím textem řetězce nácestných zastávek:</w:t>
      </w:r>
    </w:p>
    <w:p w14:paraId="118BF9AF" w14:textId="04B4EC5F" w:rsidR="008F4E2F" w:rsidRPr="001A6743" w:rsidRDefault="008F4E2F" w:rsidP="000F0CEA">
      <w:pPr>
        <w:autoSpaceDE w:val="0"/>
        <w:autoSpaceDN w:val="0"/>
        <w:adjustRightInd w:val="0"/>
        <w:spacing w:before="60" w:after="0" w:line="360" w:lineRule="auto"/>
        <w:ind w:left="360"/>
        <w:jc w:val="both"/>
        <w:rPr>
          <w:rFonts w:cs="Arial"/>
        </w:rPr>
      </w:pPr>
      <w:r w:rsidRPr="001A6743">
        <w:rPr>
          <w:rFonts w:cs="Arial"/>
        </w:rPr>
        <w:t>„</w:t>
      </w:r>
      <w:r w:rsidRPr="00093732">
        <w:rPr>
          <w:rFonts w:ascii="Arial" w:hAnsi="Arial" w:cs="Arial"/>
        </w:rPr>
        <w:t>Přes</w:t>
      </w:r>
      <w:r w:rsidR="00482682">
        <w:rPr>
          <w:rFonts w:ascii="Arial" w:hAnsi="Arial" w:cs="Arial"/>
        </w:rPr>
        <w:t>:</w:t>
      </w:r>
      <w:r w:rsidRPr="00093732">
        <w:rPr>
          <w:rFonts w:ascii="Arial" w:hAnsi="Arial" w:cs="Arial"/>
        </w:rPr>
        <w:t>“</w:t>
      </w:r>
    </w:p>
    <w:p w14:paraId="20884DE9" w14:textId="654F8345" w:rsidR="00F71280"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62" w:name="_Toc328101912"/>
      <w:bookmarkStart w:id="63" w:name="_Toc328127975"/>
      <w:bookmarkEnd w:id="62"/>
      <w:bookmarkEnd w:id="63"/>
    </w:p>
    <w:p w14:paraId="1BC384E4" w14:textId="7CC54DEA" w:rsidR="00231FF9" w:rsidRDefault="00231FF9" w:rsidP="000F0CEA">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V případě varianty pokračujícího spoje – obrat s cestujícími se po ukončení rolování nácestných zastávek aktuálního spoje zobrazí ve spodním řádku text: „Dále po lince: číslo linky a cílová stanice následného spoje“; poté bude opět následovat řetězec nácestných zastávek aktuálního spoje uvozen „</w:t>
      </w:r>
      <w:r w:rsidR="00482682">
        <w:rPr>
          <w:rFonts w:ascii="Arial" w:eastAsia="Calibri" w:hAnsi="Arial" w:cs="Arial"/>
        </w:rPr>
        <w:t>P</w:t>
      </w:r>
      <w:r>
        <w:rPr>
          <w:rFonts w:ascii="Arial" w:eastAsia="Calibri" w:hAnsi="Arial" w:cs="Arial"/>
        </w:rPr>
        <w:t>řes:</w:t>
      </w:r>
      <w:r w:rsidR="00482682">
        <w:rPr>
          <w:rFonts w:ascii="Arial" w:eastAsia="Calibri" w:hAnsi="Arial" w:cs="Arial"/>
        </w:rPr>
        <w:t>“ a vzájemně se střídat s variantou obrat cestujících.</w:t>
      </w:r>
    </w:p>
    <w:p w14:paraId="28219EC4" w14:textId="77777777" w:rsidR="00F71280" w:rsidRPr="00456A0D"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77777777" w:rsidR="00C15634" w:rsidRPr="007339C5" w:rsidRDefault="00C15634" w:rsidP="000F0CEA">
      <w:pPr>
        <w:numPr>
          <w:ilvl w:val="0"/>
          <w:numId w:val="4"/>
        </w:numPr>
        <w:spacing w:before="60" w:after="0" w:line="360" w:lineRule="auto"/>
        <w:ind w:left="714" w:hanging="357"/>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6FF5480F" w14:textId="77777777" w:rsidR="00F71280" w:rsidRPr="00456A0D" w:rsidRDefault="00F71280" w:rsidP="000F0CEA">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0F0CEA">
      <w:pPr>
        <w:autoSpaceDE w:val="0"/>
        <w:autoSpaceDN w:val="0"/>
        <w:adjustRightInd w:val="0"/>
        <w:spacing w:before="60" w:after="0" w:line="360" w:lineRule="auto"/>
        <w:ind w:left="426"/>
        <w:jc w:val="both"/>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41C5402"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1">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3BC85BDE" w:rsidR="00F71280" w:rsidRPr="008F56D3" w:rsidRDefault="00F71280" w:rsidP="000F0CEA">
      <w:pPr>
        <w:pStyle w:val="Nadpis3"/>
        <w:spacing w:line="360" w:lineRule="auto"/>
        <w:rPr>
          <w:rFonts w:ascii="Arial" w:hAnsi="Arial" w:cs="Arial"/>
          <w:color w:val="auto"/>
        </w:rPr>
      </w:pPr>
      <w:bookmarkStart w:id="64" w:name="_Toc6386398"/>
      <w:bookmarkStart w:id="65" w:name="_Toc132955298"/>
      <w:r w:rsidRPr="008F56D3">
        <w:rPr>
          <w:rFonts w:ascii="Arial" w:hAnsi="Arial" w:cs="Arial"/>
          <w:color w:val="auto"/>
        </w:rPr>
        <w:t>Elektronický panel vnější zadní</w:t>
      </w:r>
      <w:bookmarkEnd w:id="64"/>
      <w:bookmarkEnd w:id="65"/>
    </w:p>
    <w:p w14:paraId="7FD05DCE" w14:textId="77777777" w:rsidR="00F71280" w:rsidRPr="0099084D" w:rsidRDefault="00F71280" w:rsidP="000F0CEA">
      <w:pPr>
        <w:spacing w:before="120" w:after="120" w:line="360" w:lineRule="auto"/>
        <w:ind w:firstLine="284"/>
        <w:jc w:val="both"/>
        <w:rPr>
          <w:rStyle w:val="Siln"/>
          <w:rFonts w:ascii="Arial" w:hAnsi="Arial" w:cs="Arial"/>
          <w:b w:val="0"/>
        </w:rPr>
      </w:pPr>
      <w:r w:rsidRPr="0099084D">
        <w:rPr>
          <w:rStyle w:val="Siln"/>
          <w:rFonts w:ascii="Arial" w:hAnsi="Arial" w:cs="Arial"/>
          <w:b w:val="0"/>
        </w:rPr>
        <w:t xml:space="preserve">Vozidla musí být vybavena v zadní části vozidla osvětleným elektronickým informačním panelem umístěným v horní části zadního okna na pravé části vozidla. Parametry panelu jsou </w:t>
      </w:r>
      <w:r w:rsidRPr="0099084D">
        <w:rPr>
          <w:rStyle w:val="Siln"/>
          <w:rFonts w:ascii="Arial" w:hAnsi="Arial" w:cs="Arial"/>
          <w:b w:val="0"/>
        </w:rPr>
        <w:lastRenderedPageBreak/>
        <w:t>minimálně 28 x 19 bodů, přičemž parametry zobrazovací plochy musí být minimálně 300 x 185 mm.</w:t>
      </w:r>
    </w:p>
    <w:p w14:paraId="77ABAA82" w14:textId="77777777" w:rsidR="00F71280" w:rsidRPr="00456A0D" w:rsidRDefault="00F71280" w:rsidP="000F0CEA">
      <w:pPr>
        <w:autoSpaceDE w:val="0"/>
        <w:autoSpaceDN w:val="0"/>
        <w:adjustRightInd w:val="0"/>
        <w:spacing w:before="240" w:after="0" w:line="360" w:lineRule="auto"/>
        <w:jc w:val="both"/>
        <w:rPr>
          <w:rFonts w:ascii="Arial" w:hAnsi="Arial" w:cs="Arial"/>
        </w:rPr>
      </w:pPr>
      <w:r w:rsidRPr="00456A0D">
        <w:rPr>
          <w:rFonts w:ascii="Arial" w:hAnsi="Arial" w:cs="Arial"/>
        </w:rPr>
        <w:t>Základní zobrazení:</w:t>
      </w:r>
    </w:p>
    <w:p w14:paraId="0FB9350A" w14:textId="77777777" w:rsidR="00F71280" w:rsidRPr="00456A0D"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0F0CEA">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0F0CEA">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0F0CEA">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77777777" w:rsidR="00C15634" w:rsidRPr="007339C5" w:rsidRDefault="00C15634" w:rsidP="000F0CEA">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7D9E2DAF" w14:textId="77777777" w:rsidR="00F71280" w:rsidRPr="00456A0D" w:rsidRDefault="00F71280" w:rsidP="000F0CEA">
      <w:pPr>
        <w:autoSpaceDE w:val="0"/>
        <w:autoSpaceDN w:val="0"/>
        <w:adjustRightInd w:val="0"/>
        <w:spacing w:before="60" w:after="0" w:line="360" w:lineRule="auto"/>
        <w:ind w:left="426"/>
        <w:jc w:val="both"/>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2DD0E5EE"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noProof/>
          <w:lang w:eastAsia="cs-CZ"/>
        </w:rPr>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2">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6D0E19E9" w14:textId="77777777" w:rsidR="00C11480" w:rsidRPr="00456A0D" w:rsidRDefault="00C11480" w:rsidP="000F0CEA">
      <w:pPr>
        <w:spacing w:before="120" w:after="120" w:line="360" w:lineRule="auto"/>
        <w:ind w:firstLine="284"/>
        <w:jc w:val="both"/>
        <w:rPr>
          <w:rFonts w:ascii="Arial" w:hAnsi="Arial" w:cs="Arial"/>
          <w:bCs/>
          <w:shd w:val="clear" w:color="auto" w:fill="FFFFFF"/>
        </w:rPr>
      </w:pPr>
    </w:p>
    <w:p w14:paraId="5104E7B8" w14:textId="7DFBA84A" w:rsidR="00C54FA2" w:rsidRPr="008F56D3" w:rsidRDefault="00C54FA2" w:rsidP="000F0CEA">
      <w:pPr>
        <w:pStyle w:val="Nadpis2"/>
        <w:rPr>
          <w:rFonts w:ascii="Arial" w:hAnsi="Arial" w:cs="Arial"/>
          <w:color w:val="auto"/>
        </w:rPr>
      </w:pPr>
      <w:bookmarkStart w:id="66" w:name="_Ref481657946"/>
      <w:bookmarkStart w:id="67" w:name="_Toc6386399"/>
      <w:bookmarkStart w:id="68" w:name="_Toc132955299"/>
      <w:r w:rsidRPr="008F56D3">
        <w:rPr>
          <w:rFonts w:ascii="Arial" w:hAnsi="Arial" w:cs="Arial"/>
          <w:color w:val="auto"/>
        </w:rPr>
        <w:t>Elektronické informační a signalizační zařízení vnitřní</w:t>
      </w:r>
      <w:bookmarkEnd w:id="66"/>
      <w:bookmarkEnd w:id="67"/>
      <w:bookmarkEnd w:id="68"/>
    </w:p>
    <w:p w14:paraId="443A6339" w14:textId="76FA469A" w:rsidR="00C54FA2" w:rsidRPr="008F56D3" w:rsidRDefault="00C54FA2" w:rsidP="000F0CEA">
      <w:pPr>
        <w:pStyle w:val="Nadpis3"/>
        <w:rPr>
          <w:rFonts w:ascii="Arial" w:hAnsi="Arial" w:cs="Arial"/>
          <w:color w:val="auto"/>
        </w:rPr>
      </w:pPr>
      <w:bookmarkStart w:id="69" w:name="_Toc6386400"/>
      <w:bookmarkStart w:id="70" w:name="_Toc132955300"/>
      <w:r w:rsidRPr="008F56D3">
        <w:rPr>
          <w:rFonts w:ascii="Arial" w:hAnsi="Arial" w:cs="Arial"/>
          <w:color w:val="auto"/>
        </w:rPr>
        <w:t>Elektronické informační panely vnitřní</w:t>
      </w:r>
      <w:bookmarkEnd w:id="69"/>
      <w:bookmarkEnd w:id="70"/>
    </w:p>
    <w:p w14:paraId="0EFD5255" w14:textId="7B410C9B" w:rsidR="00C54FA2" w:rsidRPr="0099084D" w:rsidRDefault="00B2145A" w:rsidP="000F0CEA">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C54FA2" w:rsidRPr="007339C5">
        <w:rPr>
          <w:rFonts w:ascii="Arial" w:hAnsi="Arial" w:cs="Arial"/>
          <w:shd w:val="clear" w:color="auto" w:fill="FFFFFF"/>
        </w:rPr>
        <w:t>Vozidla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6C184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34F6E93F"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U starších vozidel</w:t>
      </w:r>
      <w:r w:rsidRPr="00456A0D">
        <w:rPr>
          <w:rStyle w:val="Znakapoznpodarou"/>
          <w:rFonts w:cs="Arial"/>
          <w:shd w:val="clear" w:color="auto" w:fill="FFFFFF"/>
        </w:rPr>
        <w:footnoteReference w:id="9"/>
      </w:r>
      <w:r w:rsidRPr="00456A0D">
        <w:rPr>
          <w:rFonts w:cs="Arial"/>
          <w:shd w:val="clear" w:color="auto" w:fill="FFFFFF"/>
        </w:rPr>
        <w:t xml:space="preserve">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p>
    <w:p w14:paraId="7539E59B" w14:textId="038970E0" w:rsidR="00C54FA2" w:rsidRDefault="00B2145A" w:rsidP="000F0CEA">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 xml:space="preserve">ozidla kategorie V, </w:t>
      </w:r>
      <w:proofErr w:type="spellStart"/>
      <w:r w:rsidR="00C54FA2" w:rsidRPr="00F22348">
        <w:rPr>
          <w:rFonts w:cs="Arial"/>
          <w:shd w:val="clear" w:color="auto" w:fill="FFFFFF"/>
        </w:rPr>
        <w:t>Vplus</w:t>
      </w:r>
      <w:proofErr w:type="spellEnd"/>
      <w:r w:rsidR="00C54FA2" w:rsidRPr="00F22348">
        <w:rPr>
          <w:rFonts w:cs="Arial"/>
          <w:shd w:val="clear" w:color="auto" w:fill="FFFFFF"/>
        </w:rPr>
        <w:t xml:space="preserve"> a S</w:t>
      </w:r>
      <w:r w:rsidRPr="00F22348">
        <w:rPr>
          <w:rFonts w:cs="Arial"/>
          <w:shd w:val="clear" w:color="auto" w:fill="FFFFFF"/>
        </w:rPr>
        <w:t xml:space="preserve">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w:t>
      </w:r>
      <w:r w:rsidR="00487D90" w:rsidRPr="00F22348">
        <w:rPr>
          <w:rFonts w:cs="Arial"/>
          <w:shd w:val="clear" w:color="auto" w:fill="FFFFFF"/>
        </w:rPr>
        <w:t xml:space="preserve">a </w:t>
      </w:r>
      <w:r w:rsidR="00487D90">
        <w:rPr>
          <w:rFonts w:cs="Arial"/>
          <w:shd w:val="clear" w:color="auto" w:fill="FFFFFF"/>
        </w:rPr>
        <w:t xml:space="preserve">v prostřední části vozidla </w:t>
      </w:r>
      <w:r w:rsidR="00487D90" w:rsidRPr="00275940">
        <w:rPr>
          <w:rFonts w:cs="Arial"/>
          <w:shd w:val="clear" w:color="auto" w:fill="FFFFFF"/>
        </w:rPr>
        <w:t>u stropu</w:t>
      </w:r>
      <w:r w:rsidR="00C54FA2" w:rsidRPr="00F22348">
        <w:rPr>
          <w:rFonts w:cs="Arial"/>
          <w:shd w:val="clear" w:color="auto" w:fill="FFFFFF"/>
        </w:rPr>
        <w:t>.</w:t>
      </w:r>
    </w:p>
    <w:p w14:paraId="32216490" w14:textId="5DCAA674" w:rsidR="00D6493F" w:rsidRPr="00D6493F" w:rsidRDefault="00D6493F" w:rsidP="000F0CEA">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79B665FE" w14:textId="5881DCFA" w:rsidR="00C54FA2" w:rsidRPr="00AA4D55" w:rsidRDefault="00C54FA2" w:rsidP="000F0CEA">
      <w:pPr>
        <w:autoSpaceDE w:val="0"/>
        <w:autoSpaceDN w:val="0"/>
        <w:adjustRightInd w:val="0"/>
        <w:spacing w:before="60" w:after="0" w:line="360" w:lineRule="auto"/>
        <w:ind w:left="426"/>
        <w:jc w:val="both"/>
        <w:rPr>
          <w:rFonts w:ascii="Arial" w:eastAsia="Calibri" w:hAnsi="Arial" w:cs="Arial"/>
          <w:i/>
        </w:rPr>
      </w:pPr>
      <w:r w:rsidRPr="00456A0D">
        <w:rPr>
          <w:rFonts w:ascii="Arial" w:eastAsia="Calibri" w:hAnsi="Arial" w:cs="Arial"/>
          <w:i/>
        </w:rPr>
        <w:lastRenderedPageBreak/>
        <w:t>Ukázka LCD obrazovky je uvedena na následujícím obrázku.</w:t>
      </w:r>
      <w:r w:rsidR="00AA4D55" w:rsidRPr="00AA4D55">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AA4D55" w:rsidRPr="00AA4D55">
        <w:rPr>
          <w:rFonts w:ascii="Times New Roman" w:eastAsia="Times New Roman" w:hAnsi="Times New Roman" w:cs="Times New Roman"/>
          <w:noProof/>
          <w:snapToGrid w:val="0"/>
          <w:color w:val="000000"/>
          <w:w w:val="0"/>
          <w:sz w:val="0"/>
          <w:szCs w:val="0"/>
          <w:u w:color="000000"/>
          <w:bdr w:val="none" w:sz="0" w:space="0" w:color="000000"/>
          <w:shd w:val="clear" w:color="000000" w:fill="000000"/>
          <w:lang w:eastAsia="cs-CZ"/>
        </w:rPr>
        <w:drawing>
          <wp:inline distT="0" distB="0" distL="0" distR="0" wp14:anchorId="534F1081" wp14:editId="77835DB7">
            <wp:extent cx="4699000" cy="2865885"/>
            <wp:effectExtent l="0" t="0" r="6350" b="0"/>
            <wp:docPr id="11" name="Obrázek 1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emec.l\AppData\Local\Temp\Temp1_jednotlivé strany (003).zip\jednotlivé strany\kraj-nahledy-v12_Stránka_02.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07481" cy="2871057"/>
                    </a:xfrm>
                    <a:prstGeom prst="rect">
                      <a:avLst/>
                    </a:prstGeom>
                    <a:noFill/>
                    <a:ln>
                      <a:noFill/>
                    </a:ln>
                  </pic:spPr>
                </pic:pic>
              </a:graphicData>
            </a:graphic>
          </wp:inline>
        </w:drawing>
      </w:r>
    </w:p>
    <w:p w14:paraId="6573AE38" w14:textId="032F8FC8" w:rsidR="00C54FA2" w:rsidRPr="00456A0D" w:rsidRDefault="00C54FA2" w:rsidP="000F0CEA">
      <w:pPr>
        <w:spacing w:before="120" w:after="120" w:line="360" w:lineRule="auto"/>
        <w:ind w:firstLine="284"/>
        <w:jc w:val="both"/>
        <w:rPr>
          <w:rFonts w:ascii="Arial" w:hAnsi="Arial" w:cs="Arial"/>
          <w:shd w:val="clear" w:color="auto" w:fill="FFFFFF"/>
        </w:rPr>
      </w:pPr>
    </w:p>
    <w:p w14:paraId="21EF7862" w14:textId="77777777" w:rsidR="00C54FA2" w:rsidRPr="00456A0D" w:rsidRDefault="00C54FA2" w:rsidP="000F0CEA">
      <w:pPr>
        <w:spacing w:before="120" w:after="120" w:line="360" w:lineRule="auto"/>
        <w:jc w:val="both"/>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Zvýraznění zóny a názvu příští zastávky </w:t>
      </w:r>
    </w:p>
    <w:p w14:paraId="4CF6F50A" w14:textId="77777777"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39235394" w14:textId="03768594"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r w:rsidR="00E32B6E">
        <w:rPr>
          <w:rFonts w:cs="Arial"/>
          <w:shd w:val="clear" w:color="auto" w:fill="FFFFFF"/>
        </w:rPr>
        <w:t>, např. pro zobrazení dlouhých názvu zastávek, doplňkových informací, mimořádností ve větším textovém rozsahu, bude probíhat formou rolování či posuvu textu</w:t>
      </w:r>
    </w:p>
    <w:p w14:paraId="1B4A3188" w14:textId="7739403E" w:rsidR="00C54FA2"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A627EE3" w14:textId="1F56B757" w:rsidR="00FC1A96" w:rsidRPr="00456A0D" w:rsidRDefault="00FC1A96" w:rsidP="000F0CEA">
      <w:pPr>
        <w:pStyle w:val="Odstavecseseznamem"/>
        <w:numPr>
          <w:ilvl w:val="0"/>
          <w:numId w:val="5"/>
        </w:numPr>
        <w:autoSpaceDE w:val="0"/>
        <w:autoSpaceDN w:val="0"/>
        <w:adjustRightInd w:val="0"/>
        <w:spacing w:after="0" w:line="360" w:lineRule="auto"/>
        <w:jc w:val="both"/>
        <w:rPr>
          <w:rFonts w:cs="Arial"/>
          <w:shd w:val="clear" w:color="auto" w:fill="FFFFFF"/>
        </w:rPr>
      </w:pPr>
      <w:r>
        <w:rPr>
          <w:rFonts w:cs="Arial"/>
          <w:shd w:val="clear" w:color="auto" w:fill="FFFFFF"/>
        </w:rPr>
        <w:t>Panel musí umožňovat přebírání aktuálních informací (online návazností a mimořádností) z palubního počítače. Zobrazovaný obsah a metodiku schvaluje O</w:t>
      </w:r>
      <w:r w:rsidR="001C0107">
        <w:rPr>
          <w:rFonts w:cs="Arial"/>
          <w:shd w:val="clear" w:color="auto" w:fill="FFFFFF"/>
        </w:rPr>
        <w:t>bjednatel.</w:t>
      </w:r>
    </w:p>
    <w:p w14:paraId="085ADCF1" w14:textId="4D3E31F3"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piktogramu u nácestných zastávek (např. přestup na vlak, další linku, výluka apod.)</w:t>
      </w:r>
    </w:p>
    <w:p w14:paraId="20DAB550" w14:textId="77777777" w:rsidR="008E7C96" w:rsidRPr="00F22348" w:rsidRDefault="008E7C96"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26382E5D" w:rsidR="0015593B" w:rsidRDefault="0015593B"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lastRenderedPageBreak/>
        <w:t>Zařízení musí mít snad dostupný servisní USB port, se kterým bude moci být manipulováno i při standardním umístění panelu ve vozidle</w:t>
      </w:r>
    </w:p>
    <w:p w14:paraId="5457610D" w14:textId="206A164B" w:rsidR="00236958" w:rsidRPr="00F22348" w:rsidRDefault="00236958" w:rsidP="000F0CEA">
      <w:pPr>
        <w:pStyle w:val="Odstavecseseznamem"/>
        <w:numPr>
          <w:ilvl w:val="0"/>
          <w:numId w:val="5"/>
        </w:numPr>
        <w:autoSpaceDE w:val="0"/>
        <w:autoSpaceDN w:val="0"/>
        <w:adjustRightInd w:val="0"/>
        <w:spacing w:after="0" w:line="360" w:lineRule="auto"/>
        <w:jc w:val="both"/>
        <w:rPr>
          <w:rFonts w:cs="Arial"/>
          <w:shd w:val="clear" w:color="auto" w:fill="FFFFFF"/>
        </w:rPr>
      </w:pPr>
      <w:r>
        <w:rPr>
          <w:rFonts w:cs="Arial"/>
          <w:shd w:val="clear" w:color="auto" w:fill="FFFFFF"/>
        </w:rPr>
        <w:t>Dopravce je povinen zajistit změnu přehrávaného obsahu do</w:t>
      </w:r>
      <w:r w:rsidR="001C0107">
        <w:rPr>
          <w:rFonts w:cs="Arial"/>
          <w:shd w:val="clear" w:color="auto" w:fill="FFFFFF"/>
        </w:rPr>
        <w:t xml:space="preserve"> 1 týdne o předání podkladů od O</w:t>
      </w:r>
      <w:r>
        <w:rPr>
          <w:rFonts w:cs="Arial"/>
          <w:shd w:val="clear" w:color="auto" w:fill="FFFFFF"/>
        </w:rPr>
        <w:t>bjednatele, pokud není přehrání zajištěno automaticky palubním počítačem.</w:t>
      </w:r>
    </w:p>
    <w:p w14:paraId="2B311FDB" w14:textId="2E90DC8B" w:rsidR="0015593B" w:rsidRDefault="0015593B"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Displej musí mít schopnost automatické úpravy jasu na základě okolních světelných podmínek</w:t>
      </w:r>
    </w:p>
    <w:p w14:paraId="06698835" w14:textId="1095EC39" w:rsidR="00737AD1" w:rsidRPr="00F22348" w:rsidRDefault="00737AD1" w:rsidP="000F0CEA">
      <w:pPr>
        <w:pStyle w:val="Odstavecseseznamem"/>
        <w:numPr>
          <w:ilvl w:val="0"/>
          <w:numId w:val="5"/>
        </w:numPr>
        <w:autoSpaceDE w:val="0"/>
        <w:autoSpaceDN w:val="0"/>
        <w:adjustRightInd w:val="0"/>
        <w:spacing w:after="0" w:line="360" w:lineRule="auto"/>
        <w:jc w:val="both"/>
        <w:rPr>
          <w:rFonts w:cs="Arial"/>
          <w:shd w:val="clear" w:color="auto" w:fill="FFFFFF"/>
        </w:rPr>
      </w:pPr>
      <w:r>
        <w:rPr>
          <w:rFonts w:cs="Arial"/>
          <w:shd w:val="clear" w:color="auto" w:fill="FFFFFF"/>
        </w:rPr>
        <w:t xml:space="preserve">Zařízení </w:t>
      </w:r>
      <w:r w:rsidR="00236958">
        <w:rPr>
          <w:rFonts w:cs="Arial"/>
          <w:shd w:val="clear" w:color="auto" w:fill="FFFFFF"/>
        </w:rPr>
        <w:t>musí zobrazovat stacionární kresby a videa ve formátech WMV a AVI. Zvuk není požadován</w:t>
      </w:r>
    </w:p>
    <w:p w14:paraId="169FD706" w14:textId="261FBBF3" w:rsidR="00971710" w:rsidRDefault="00971710"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3F2B8936" w14:textId="7191A4C8" w:rsidR="00951933" w:rsidRPr="008027C3" w:rsidRDefault="00D6493F"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w:t>
      </w:r>
      <w:r w:rsidR="003C0D49">
        <w:rPr>
          <w:rFonts w:cs="Arial"/>
          <w:shd w:val="clear" w:color="auto" w:fill="FFFFFF"/>
        </w:rPr>
        <w:t xml:space="preserve">Integrovaného dopravního systému </w:t>
      </w:r>
      <w:r w:rsidRPr="008027C3">
        <w:rPr>
          <w:rFonts w:cs="Arial"/>
          <w:shd w:val="clear" w:color="auto" w:fill="FFFFFF"/>
        </w:rPr>
        <w:t>Veřejné dopravy Vysočiny</w:t>
      </w:r>
      <w:r w:rsidR="00CC5181" w:rsidRPr="008027C3">
        <w:rPr>
          <w:rStyle w:val="Znakapoznpodarou"/>
          <w:rFonts w:cs="Arial"/>
          <w:shd w:val="clear" w:color="auto" w:fill="FFFFFF"/>
        </w:rPr>
        <w:footnoteReference w:id="10"/>
      </w:r>
    </w:p>
    <w:p w14:paraId="2A7A0FAD" w14:textId="53E75C55" w:rsidR="00D6493F" w:rsidRPr="00951933" w:rsidRDefault="00D6493F" w:rsidP="000F0CEA">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0F0CEA">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0F0CEA">
      <w:pPr>
        <w:autoSpaceDE w:val="0"/>
        <w:autoSpaceDN w:val="0"/>
        <w:adjustRightInd w:val="0"/>
        <w:spacing w:before="60" w:after="0" w:line="360" w:lineRule="auto"/>
        <w:ind w:left="426"/>
        <w:jc w:val="both"/>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1E35DC34" w:rsidR="00A97FA3" w:rsidRPr="00456A0D" w:rsidRDefault="008F56D3" w:rsidP="000F0CEA">
      <w:pPr>
        <w:tabs>
          <w:tab w:val="center" w:pos="4536"/>
        </w:tabs>
        <w:spacing w:before="120" w:after="120" w:line="360" w:lineRule="auto"/>
        <w:jc w:val="both"/>
        <w:rPr>
          <w:rFonts w:ascii="Arial" w:hAnsi="Arial" w:cs="Arial"/>
          <w:shd w:val="clear" w:color="auto" w:fill="FFFFFF"/>
        </w:rPr>
      </w:pPr>
      <w:r>
        <w:rPr>
          <w:rFonts w:ascii="Arial" w:hAnsi="Arial" w:cs="Arial"/>
          <w:shd w:val="clear" w:color="auto" w:fill="FFFFFF"/>
        </w:rPr>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0F0CEA">
      <w:pPr>
        <w:spacing w:before="120" w:after="120" w:line="360" w:lineRule="auto"/>
        <w:jc w:val="both"/>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3FAA48C1"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DC1758">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 xml:space="preserve">Zobrazení piktogramu (např. přestup na vlak, na další linky, </w:t>
      </w:r>
      <w:proofErr w:type="gramStart"/>
      <w:r w:rsidRPr="00456A0D">
        <w:rPr>
          <w:rFonts w:cs="Arial"/>
          <w:shd w:val="clear" w:color="auto" w:fill="FFFFFF"/>
        </w:rPr>
        <w:t>výluka,</w:t>
      </w:r>
      <w:proofErr w:type="gramEnd"/>
      <w:r w:rsidRPr="00456A0D">
        <w:rPr>
          <w:rFonts w:cs="Arial"/>
          <w:shd w:val="clear" w:color="auto" w:fill="FFFFFF"/>
        </w:rPr>
        <w:t xml:space="preserve"> apod.).</w:t>
      </w:r>
    </w:p>
    <w:p w14:paraId="15994BB1" w14:textId="77777777"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lastRenderedPageBreak/>
        <w:t>Možnost celoplošného zobrazení zpráv z dispečinku nebo od řidiče.</w:t>
      </w:r>
    </w:p>
    <w:p w14:paraId="641C3F20" w14:textId="77777777" w:rsidR="00A97FA3" w:rsidRPr="00456A0D" w:rsidRDefault="00A97FA3" w:rsidP="000F0CEA">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0F0CEA">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0F0CEA">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8027C3" w:rsidRDefault="00A97FA3" w:rsidP="000F0CEA">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 xml:space="preserve">V případě nevhodné konstrukce je možné vnitřní dvouřádkový panel umístit do </w:t>
      </w:r>
      <w:r w:rsidRPr="008027C3">
        <w:rPr>
          <w:rFonts w:cs="Arial"/>
          <w:shd w:val="clear" w:color="auto" w:fill="FFFFFF"/>
        </w:rPr>
        <w:t>prostoru za řidiče. Informace na panelu musí být viditelné i pro první řady cestujících.</w:t>
      </w:r>
    </w:p>
    <w:p w14:paraId="4C59315F" w14:textId="4CFAD86D" w:rsidR="00CB317F" w:rsidRPr="008027C3" w:rsidRDefault="00CB317F" w:rsidP="000F0CEA">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 xml:space="preserve">Barva zobrazovaných </w:t>
      </w:r>
      <w:r w:rsidR="000F0CEA" w:rsidRPr="008027C3">
        <w:rPr>
          <w:rFonts w:cs="Arial"/>
          <w:shd w:val="clear" w:color="auto" w:fill="FFFFFF"/>
        </w:rPr>
        <w:t>znaků – červená</w:t>
      </w:r>
      <w:r w:rsidRPr="008027C3">
        <w:rPr>
          <w:rFonts w:cs="Arial"/>
          <w:shd w:val="clear" w:color="auto" w:fill="FFFFFF"/>
        </w:rPr>
        <w:t xml:space="preserve"> nebo oranžová</w:t>
      </w:r>
    </w:p>
    <w:p w14:paraId="6A2CC65F" w14:textId="1E28C0ED" w:rsidR="00D6493F" w:rsidRPr="008027C3" w:rsidRDefault="00D6493F" w:rsidP="000F0CEA">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w:t>
      </w:r>
      <w:r w:rsidR="003C0D49">
        <w:rPr>
          <w:rFonts w:cs="Arial"/>
          <w:shd w:val="clear" w:color="auto" w:fill="FFFFFF"/>
        </w:rPr>
        <w:t xml:space="preserve">Integrovaného dopravního systému </w:t>
      </w:r>
      <w:r w:rsidRPr="008027C3">
        <w:rPr>
          <w:rFonts w:cs="Arial"/>
          <w:shd w:val="clear" w:color="auto" w:fill="FFFFFF"/>
        </w:rPr>
        <w:t>Veřejné dopravy Vysočiny</w:t>
      </w:r>
      <w:r w:rsidR="00CC5181" w:rsidRPr="008027C3">
        <w:rPr>
          <w:rStyle w:val="Znakapoznpodarou"/>
          <w:rFonts w:cs="Arial"/>
          <w:shd w:val="clear" w:color="auto" w:fill="FFFFFF"/>
        </w:rPr>
        <w:footnoteReference w:id="11"/>
      </w:r>
    </w:p>
    <w:p w14:paraId="14C7E620" w14:textId="0BF05439" w:rsidR="00A97FA3" w:rsidRPr="00456A0D" w:rsidRDefault="00A97FA3"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Na všech panelech je vyloučeno promítat jakoukoliv reklamu, kromě reklamy na produkty </w:t>
      </w:r>
      <w:r w:rsidR="003C0D49">
        <w:rPr>
          <w:rFonts w:ascii="Arial" w:hAnsi="Arial" w:cs="Arial"/>
          <w:shd w:val="clear" w:color="auto" w:fill="FFFFFF"/>
        </w:rPr>
        <w:t xml:space="preserve">IDS </w:t>
      </w:r>
      <w:r w:rsidRPr="00456A0D">
        <w:rPr>
          <w:rFonts w:ascii="Arial" w:hAnsi="Arial" w:cs="Arial"/>
          <w:shd w:val="clear" w:color="auto" w:fill="FFFFFF"/>
        </w:rPr>
        <w:t xml:space="preserve">VDV. </w:t>
      </w:r>
      <w:r w:rsidR="00164B77">
        <w:rPr>
          <w:rFonts w:ascii="Arial" w:hAnsi="Arial" w:cs="Arial"/>
          <w:shd w:val="clear" w:color="auto" w:fill="FFFFFF"/>
        </w:rPr>
        <w:t xml:space="preserve">Po písemném odsouhlasení Objednatele je dopravce oprávněn promítat reklamní sdělení dopravce týkající se personálních záležitostí dopravce. </w:t>
      </w:r>
      <w:r w:rsidR="00B75A49" w:rsidRPr="00B75A49">
        <w:rPr>
          <w:rFonts w:ascii="Arial" w:hAnsi="Arial" w:cs="Arial"/>
          <w:shd w:val="clear" w:color="auto" w:fill="FFFFFF"/>
        </w:rPr>
        <w:t>Na vyžádání objednatele prostřednictvím Krajského úřadu Kraje Vysočina, odboru dopravy a silničního hospodářství zajistí zveřejnění informací o aktivitách Kraje Vysočina.</w:t>
      </w:r>
      <w:r w:rsidR="00B75A49">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7CE893DB" w14:textId="77777777" w:rsidR="00C54FA2" w:rsidRPr="00456A0D" w:rsidRDefault="00C54FA2" w:rsidP="000F0CEA">
      <w:pPr>
        <w:jc w:val="both"/>
        <w:rPr>
          <w:rFonts w:ascii="Arial" w:hAnsi="Arial" w:cs="Arial"/>
          <w:shd w:val="clear" w:color="auto" w:fill="FFFFFF"/>
        </w:rPr>
      </w:pPr>
    </w:p>
    <w:p w14:paraId="017D41D5" w14:textId="002515DF" w:rsidR="00C54FA2" w:rsidRPr="0018180D" w:rsidRDefault="00C54FA2" w:rsidP="000F0CEA">
      <w:pPr>
        <w:pStyle w:val="Nadpis3"/>
        <w:rPr>
          <w:rFonts w:ascii="Arial" w:hAnsi="Arial" w:cs="Arial"/>
          <w:color w:val="auto"/>
        </w:rPr>
      </w:pPr>
      <w:bookmarkStart w:id="71" w:name="_Toc6386401"/>
      <w:bookmarkStart w:id="72" w:name="_Toc132955301"/>
      <w:r w:rsidRPr="0018180D">
        <w:rPr>
          <w:rFonts w:ascii="Arial" w:hAnsi="Arial" w:cs="Arial"/>
          <w:color w:val="auto"/>
        </w:rPr>
        <w:t>Elektronický akustický informační systém</w:t>
      </w:r>
      <w:bookmarkEnd w:id="71"/>
      <w:bookmarkEnd w:id="72"/>
      <w:r w:rsidRPr="0018180D">
        <w:rPr>
          <w:rFonts w:ascii="Arial" w:hAnsi="Arial" w:cs="Arial"/>
          <w:color w:val="auto"/>
        </w:rPr>
        <w:t xml:space="preserve"> </w:t>
      </w:r>
    </w:p>
    <w:p w14:paraId="14EADE1C" w14:textId="112E2A3F" w:rsidR="00696A78" w:rsidRPr="00456A0D" w:rsidRDefault="00C54FA2"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Všechna vozidla vstupující do systému </w:t>
      </w:r>
      <w:r w:rsidR="003C0D49">
        <w:rPr>
          <w:rFonts w:ascii="Arial" w:hAnsi="Arial" w:cs="Arial"/>
          <w:shd w:val="clear" w:color="auto" w:fill="FFFFFF"/>
        </w:rPr>
        <w:t xml:space="preserve">IDS </w:t>
      </w:r>
      <w:r w:rsidRPr="00456A0D">
        <w:rPr>
          <w:rFonts w:ascii="Arial" w:hAnsi="Arial" w:cs="Arial"/>
          <w:shd w:val="clear" w:color="auto" w:fill="FFFFFF"/>
        </w:rPr>
        <w:t>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 xml:space="preserve">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w:t>
      </w:r>
      <w:r w:rsidR="00280A06">
        <w:rPr>
          <w:rFonts w:ascii="Arial" w:hAnsi="Arial" w:cs="Arial"/>
          <w:shd w:val="clear" w:color="auto" w:fill="FFFFFF"/>
        </w:rPr>
        <w:t xml:space="preserve">a provozních </w:t>
      </w:r>
      <w:r w:rsidRPr="00456A0D">
        <w:rPr>
          <w:rFonts w:ascii="Arial" w:hAnsi="Arial" w:cs="Arial"/>
          <w:shd w:val="clear" w:color="auto" w:fill="FFFFFF"/>
        </w:rPr>
        <w:t>informací cestujícím</w:t>
      </w:r>
      <w:r w:rsidR="00696A78">
        <w:rPr>
          <w:rFonts w:ascii="Arial" w:hAnsi="Arial" w:cs="Arial"/>
          <w:shd w:val="clear" w:color="auto" w:fill="FFFFFF"/>
        </w:rPr>
        <w:t xml:space="preserve"> pomocí palubního počítače</w:t>
      </w:r>
      <w:r w:rsidRPr="00456A0D">
        <w:rPr>
          <w:rFonts w:ascii="Arial" w:hAnsi="Arial" w:cs="Arial"/>
          <w:shd w:val="clear" w:color="auto" w:fill="FFFFFF"/>
        </w:rPr>
        <w:t xml:space="preserve">. </w:t>
      </w:r>
      <w:r w:rsidR="00696A78">
        <w:rPr>
          <w:rFonts w:ascii="Arial" w:hAnsi="Arial" w:cs="Arial"/>
          <w:shd w:val="clear" w:color="auto" w:fill="FFFFFF"/>
        </w:rPr>
        <w:t xml:space="preserve">Zvuky použité v hlášení jsou jednotné pro všechny spoje </w:t>
      </w:r>
      <w:r w:rsidR="001C0107">
        <w:rPr>
          <w:rFonts w:ascii="Arial" w:hAnsi="Arial" w:cs="Arial"/>
          <w:shd w:val="clear" w:color="auto" w:fill="FFFFFF"/>
        </w:rPr>
        <w:t xml:space="preserve">IDS </w:t>
      </w:r>
      <w:r w:rsidR="00696A78">
        <w:rPr>
          <w:rFonts w:ascii="Arial" w:hAnsi="Arial" w:cs="Arial"/>
          <w:shd w:val="clear" w:color="auto" w:fill="FFFFFF"/>
        </w:rPr>
        <w:t>VDV. Přesný obsah hlášení stanovuje Objednatel.</w:t>
      </w:r>
      <w:r w:rsidR="00696A78" w:rsidRPr="00456A0D">
        <w:rPr>
          <w:rFonts w:ascii="Arial" w:hAnsi="Arial" w:cs="Arial"/>
          <w:shd w:val="clear" w:color="auto" w:fill="FFFFFF"/>
        </w:rPr>
        <w:t xml:space="preserve"> </w:t>
      </w:r>
      <w:r w:rsidRPr="00456A0D">
        <w:rPr>
          <w:rFonts w:ascii="Arial" w:hAnsi="Arial" w:cs="Arial"/>
          <w:shd w:val="clear" w:color="auto" w:fill="FFFFFF"/>
        </w:rPr>
        <w:t>Součástí elektronického akustického informačního systému je i informační systém pro nevidomé – vybavení vozidla přijímačem signálu z osobní vysílačky nevidomého a automatického nahlášení čísla linky a směru jízdy</w:t>
      </w:r>
      <w:r w:rsidR="00696A78">
        <w:rPr>
          <w:rFonts w:ascii="Arial" w:hAnsi="Arial" w:cs="Arial"/>
          <w:shd w:val="clear" w:color="auto" w:fill="FFFFFF"/>
        </w:rPr>
        <w:t xml:space="preserve"> a případně dalších dopravních informací</w:t>
      </w:r>
      <w:r w:rsidR="00696A78" w:rsidRPr="00456A0D">
        <w:rPr>
          <w:rFonts w:ascii="Arial" w:hAnsi="Arial" w:cs="Arial"/>
          <w:shd w:val="clear" w:color="auto" w:fill="FFFFFF"/>
        </w:rPr>
        <w:t>.</w:t>
      </w:r>
      <w:r w:rsidR="00696A78">
        <w:rPr>
          <w:rFonts w:ascii="Arial" w:hAnsi="Arial" w:cs="Arial"/>
          <w:shd w:val="clear" w:color="auto" w:fill="FFFFFF"/>
        </w:rPr>
        <w:t xml:space="preserve"> Přesný obsah hlášení stanovuje Objednatel</w:t>
      </w:r>
      <w:r w:rsidR="00706EF5">
        <w:rPr>
          <w:rFonts w:ascii="Arial" w:hAnsi="Arial" w:cs="Arial"/>
          <w:shd w:val="clear" w:color="auto" w:fill="FFFFFF"/>
        </w:rPr>
        <w:t xml:space="preserve">. </w:t>
      </w:r>
      <w:r w:rsidR="00F02C38">
        <w:rPr>
          <w:rFonts w:ascii="Arial" w:hAnsi="Arial" w:cs="Arial"/>
          <w:shd w:val="clear" w:color="auto" w:fill="FFFFFF"/>
        </w:rPr>
        <w:t>Zvukové n</w:t>
      </w:r>
      <w:r w:rsidR="00706EF5">
        <w:rPr>
          <w:rFonts w:ascii="Arial" w:hAnsi="Arial" w:cs="Arial"/>
          <w:shd w:val="clear" w:color="auto" w:fill="FFFFFF"/>
        </w:rPr>
        <w:t>ahr</w:t>
      </w:r>
      <w:r w:rsidR="00F02C38">
        <w:rPr>
          <w:rFonts w:ascii="Arial" w:hAnsi="Arial" w:cs="Arial"/>
          <w:shd w:val="clear" w:color="auto" w:fill="FFFFFF"/>
        </w:rPr>
        <w:t>ávky jednotlivých hlášení dodá O</w:t>
      </w:r>
      <w:r w:rsidR="00706EF5">
        <w:rPr>
          <w:rFonts w:ascii="Arial" w:hAnsi="Arial" w:cs="Arial"/>
          <w:shd w:val="clear" w:color="auto" w:fill="FFFFFF"/>
        </w:rPr>
        <w:t xml:space="preserve">bjednatel. </w:t>
      </w:r>
      <w:r w:rsidR="00706EF5">
        <w:rPr>
          <w:rFonts w:ascii="Arial" w:hAnsi="Arial" w:cs="Arial"/>
          <w:shd w:val="clear" w:color="auto" w:fill="FFFFFF"/>
        </w:rPr>
        <w:lastRenderedPageBreak/>
        <w:t xml:space="preserve">Dopravce je povinen po dodání </w:t>
      </w:r>
      <w:r w:rsidR="00F02C38">
        <w:rPr>
          <w:rFonts w:ascii="Arial" w:hAnsi="Arial" w:cs="Arial"/>
          <w:shd w:val="clear" w:color="auto" w:fill="FFFFFF"/>
        </w:rPr>
        <w:t>O</w:t>
      </w:r>
      <w:r w:rsidR="00706EF5">
        <w:rPr>
          <w:rFonts w:ascii="Arial" w:hAnsi="Arial" w:cs="Arial"/>
          <w:shd w:val="clear" w:color="auto" w:fill="FFFFFF"/>
        </w:rPr>
        <w:t xml:space="preserve">bjednatelem ve lhůtě 30 dní zajistit </w:t>
      </w:r>
      <w:r w:rsidR="00F02C38">
        <w:rPr>
          <w:rFonts w:ascii="Arial" w:hAnsi="Arial" w:cs="Arial"/>
          <w:shd w:val="clear" w:color="auto" w:fill="FFFFFF"/>
        </w:rPr>
        <w:t>implementaci zvukových nahrávek</w:t>
      </w:r>
      <w:r w:rsidR="00706EF5">
        <w:rPr>
          <w:rFonts w:ascii="Arial" w:hAnsi="Arial" w:cs="Arial"/>
          <w:shd w:val="clear" w:color="auto" w:fill="FFFFFF"/>
        </w:rPr>
        <w:t xml:space="preserve">. </w:t>
      </w:r>
    </w:p>
    <w:p w14:paraId="3BD321C0" w14:textId="77777777" w:rsidR="00C54FA2" w:rsidRPr="00456A0D" w:rsidRDefault="00C54FA2" w:rsidP="000F0CEA">
      <w:pPr>
        <w:spacing w:before="120" w:after="120" w:line="360" w:lineRule="auto"/>
        <w:jc w:val="both"/>
        <w:rPr>
          <w:rFonts w:ascii="Arial" w:hAnsi="Arial" w:cs="Arial"/>
          <w:shd w:val="clear" w:color="auto" w:fill="FFFFFF"/>
        </w:rPr>
      </w:pPr>
    </w:p>
    <w:p w14:paraId="2DC2A369" w14:textId="77777777" w:rsidR="00C54FA2" w:rsidRPr="0099084D" w:rsidRDefault="00C54FA2" w:rsidP="000F0CEA">
      <w:pPr>
        <w:spacing w:before="120" w:after="120" w:line="360" w:lineRule="auto"/>
        <w:jc w:val="both"/>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 xml:space="preserve">„Velké </w:t>
      </w:r>
      <w:proofErr w:type="spellStart"/>
      <w:proofErr w:type="gramStart"/>
      <w:r w:rsidR="005D31E0" w:rsidRPr="00F22348">
        <w:rPr>
          <w:rFonts w:cs="Arial"/>
          <w:shd w:val="clear" w:color="auto" w:fill="FFFFFF"/>
        </w:rPr>
        <w:t>Meziříčí,,</w:t>
      </w:r>
      <w:proofErr w:type="gramEnd"/>
      <w:r w:rsidR="005D31E0" w:rsidRPr="00F22348">
        <w:rPr>
          <w:rFonts w:cs="Arial"/>
          <w:shd w:val="clear" w:color="auto" w:fill="FFFFFF"/>
        </w:rPr>
        <w:t>Novosady</w:t>
      </w:r>
      <w:proofErr w:type="spellEnd"/>
      <w:r w:rsidR="008A2FB1" w:rsidRPr="00F22348">
        <w:rPr>
          <w:rFonts w:cs="Arial"/>
          <w:shd w:val="clear" w:color="auto" w:fill="FFFFFF"/>
        </w:rPr>
        <w:t>“</w:t>
      </w:r>
      <w:r w:rsidR="005D31E0" w:rsidRPr="00F22348">
        <w:rPr>
          <w:rFonts w:cs="Arial"/>
          <w:shd w:val="clear" w:color="auto" w:fill="FFFFFF"/>
        </w:rPr>
        <w:t>)</w:t>
      </w:r>
    </w:p>
    <w:p w14:paraId="15E5C501" w14:textId="0AF6CB36" w:rsidR="00C54FA2" w:rsidRPr="00F22348"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 xml:space="preserve">(například: „Příští zastávka Velké </w:t>
      </w:r>
      <w:proofErr w:type="spellStart"/>
      <w:proofErr w:type="gramStart"/>
      <w:r w:rsidR="005D31E0" w:rsidRPr="00F22348">
        <w:rPr>
          <w:rFonts w:cs="Arial"/>
          <w:shd w:val="clear" w:color="auto" w:fill="FFFFFF"/>
        </w:rPr>
        <w:t>Meziříčí,,</w:t>
      </w:r>
      <w:proofErr w:type="gramEnd"/>
      <w:r w:rsidR="005D31E0" w:rsidRPr="00F22348">
        <w:rPr>
          <w:rFonts w:cs="Arial"/>
          <w:shd w:val="clear" w:color="auto" w:fill="FFFFFF"/>
        </w:rPr>
        <w:t>Novosady</w:t>
      </w:r>
      <w:proofErr w:type="spellEnd"/>
      <w:r w:rsidR="005D31E0" w:rsidRPr="00F22348">
        <w:rPr>
          <w:rFonts w:cs="Arial"/>
          <w:shd w:val="clear" w:color="auto" w:fill="FFFFFF"/>
        </w:rPr>
        <w:t>“)</w:t>
      </w:r>
      <w:r w:rsidR="0000059E">
        <w:rPr>
          <w:rFonts w:cs="Arial"/>
          <w:shd w:val="clear" w:color="auto" w:fill="FFFFFF"/>
        </w:rPr>
        <w:t xml:space="preserve">. U názvů zastávek obsahující místní část stačí hlásit </w:t>
      </w:r>
      <w:r w:rsidR="00F80E75">
        <w:rPr>
          <w:rFonts w:cs="Arial"/>
          <w:shd w:val="clear" w:color="auto" w:fill="FFFFFF"/>
        </w:rPr>
        <w:t xml:space="preserve">zkrácenou podobu názvu zastávky formou uvedení </w:t>
      </w:r>
      <w:r w:rsidR="0000059E">
        <w:rPr>
          <w:rFonts w:cs="Arial"/>
          <w:shd w:val="clear" w:color="auto" w:fill="FFFFFF"/>
        </w:rPr>
        <w:t>místní část</w:t>
      </w:r>
      <w:r w:rsidR="00F80E75">
        <w:rPr>
          <w:rFonts w:cs="Arial"/>
          <w:shd w:val="clear" w:color="auto" w:fill="FFFFFF"/>
        </w:rPr>
        <w:t>i</w:t>
      </w:r>
      <w:r w:rsidR="0000059E">
        <w:rPr>
          <w:rFonts w:cs="Arial"/>
          <w:shd w:val="clear" w:color="auto" w:fill="FFFFFF"/>
        </w:rPr>
        <w:t xml:space="preserve"> a případně bližší</w:t>
      </w:r>
      <w:r w:rsidR="00F80E75">
        <w:rPr>
          <w:rFonts w:cs="Arial"/>
          <w:shd w:val="clear" w:color="auto" w:fill="FFFFFF"/>
        </w:rPr>
        <w:t>ho</w:t>
      </w:r>
      <w:r w:rsidR="0000059E">
        <w:rPr>
          <w:rFonts w:cs="Arial"/>
          <w:shd w:val="clear" w:color="auto" w:fill="FFFFFF"/>
        </w:rPr>
        <w:t xml:space="preserve"> určení, pokud je v názvu zastávky obsaženo (například „Horní </w:t>
      </w:r>
      <w:proofErr w:type="spellStart"/>
      <w:proofErr w:type="gramStart"/>
      <w:r w:rsidR="0000059E">
        <w:rPr>
          <w:rFonts w:cs="Arial"/>
          <w:shd w:val="clear" w:color="auto" w:fill="FFFFFF"/>
        </w:rPr>
        <w:t>Studenec,,</w:t>
      </w:r>
      <w:proofErr w:type="gramEnd"/>
      <w:r w:rsidR="0000059E">
        <w:rPr>
          <w:rFonts w:cs="Arial"/>
          <w:shd w:val="clear" w:color="auto" w:fill="FFFFFF"/>
        </w:rPr>
        <w:t>hřbitov</w:t>
      </w:r>
      <w:proofErr w:type="spellEnd"/>
      <w:r w:rsidR="0000059E">
        <w:rPr>
          <w:rFonts w:cs="Arial"/>
          <w:shd w:val="clear" w:color="auto" w:fill="FFFFFF"/>
        </w:rPr>
        <w:t>“</w:t>
      </w:r>
      <w:r w:rsidR="00F80E75">
        <w:rPr>
          <w:rFonts w:cs="Arial"/>
          <w:shd w:val="clear" w:color="auto" w:fill="FFFFFF"/>
        </w:rPr>
        <w:t xml:space="preserve"> </w:t>
      </w:r>
      <w:r w:rsidR="00144030">
        <w:rPr>
          <w:rFonts w:cs="Arial"/>
          <w:shd w:val="clear" w:color="auto" w:fill="FFFFFF"/>
        </w:rPr>
        <w:t xml:space="preserve">u </w:t>
      </w:r>
      <w:r w:rsidR="0000059E">
        <w:rPr>
          <w:rFonts w:cs="Arial"/>
          <w:shd w:val="clear" w:color="auto" w:fill="FFFFFF"/>
        </w:rPr>
        <w:t>náz</w:t>
      </w:r>
      <w:r w:rsidR="00144030">
        <w:rPr>
          <w:rFonts w:cs="Arial"/>
          <w:shd w:val="clear" w:color="auto" w:fill="FFFFFF"/>
        </w:rPr>
        <w:t>vu</w:t>
      </w:r>
      <w:r w:rsidR="0000059E">
        <w:rPr>
          <w:rFonts w:cs="Arial"/>
          <w:shd w:val="clear" w:color="auto" w:fill="FFFFFF"/>
        </w:rPr>
        <w:t xml:space="preserve"> zastávky Ždírec n.</w:t>
      </w:r>
      <w:proofErr w:type="spellStart"/>
      <w:r w:rsidR="0000059E">
        <w:rPr>
          <w:rFonts w:cs="Arial"/>
          <w:shd w:val="clear" w:color="auto" w:fill="FFFFFF"/>
        </w:rPr>
        <w:t>Doubr</w:t>
      </w:r>
      <w:proofErr w:type="spellEnd"/>
      <w:r w:rsidR="0000059E">
        <w:rPr>
          <w:rFonts w:cs="Arial"/>
          <w:shd w:val="clear" w:color="auto" w:fill="FFFFFF"/>
        </w:rPr>
        <w:t xml:space="preserve">.,Horní </w:t>
      </w:r>
      <w:proofErr w:type="spellStart"/>
      <w:r w:rsidR="0000059E">
        <w:rPr>
          <w:rFonts w:cs="Arial"/>
          <w:shd w:val="clear" w:color="auto" w:fill="FFFFFF"/>
        </w:rPr>
        <w:t>Studenec,hřbitov</w:t>
      </w:r>
      <w:proofErr w:type="spellEnd"/>
      <w:r w:rsidR="0000059E">
        <w:rPr>
          <w:rFonts w:cs="Arial"/>
          <w:shd w:val="clear" w:color="auto" w:fill="FFFFFF"/>
        </w:rPr>
        <w:t>)</w:t>
      </w:r>
      <w:r w:rsidR="00F80E75">
        <w:rPr>
          <w:rFonts w:cs="Arial"/>
          <w:shd w:val="clear" w:color="auto" w:fill="FFFFFF"/>
        </w:rPr>
        <w:t xml:space="preserve"> dle formátu CIS JŘ.</w:t>
      </w:r>
    </w:p>
    <w:p w14:paraId="5956E786" w14:textId="5AF596D8" w:rsidR="005D31E0" w:rsidRPr="00F22348" w:rsidRDefault="005D31E0" w:rsidP="000F0CEA">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7847928" w14:textId="77777777" w:rsidR="00C54FA2" w:rsidRPr="0099084D" w:rsidRDefault="00C54FA2" w:rsidP="000F0CEA">
      <w:pPr>
        <w:spacing w:before="120" w:after="120" w:line="360" w:lineRule="auto"/>
        <w:ind w:firstLine="284"/>
        <w:jc w:val="both"/>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0F0CEA">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0F0CEA">
      <w:pPr>
        <w:spacing w:after="120" w:line="360" w:lineRule="auto"/>
        <w:ind w:left="357"/>
        <w:jc w:val="both"/>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0F0CEA">
      <w:pPr>
        <w:spacing w:before="120" w:after="120" w:line="360" w:lineRule="auto"/>
        <w:jc w:val="both"/>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678771FD" w:rsidR="00C54FA2" w:rsidRPr="00456A0D" w:rsidRDefault="00436B44" w:rsidP="000F0CEA">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bookmarkStart w:id="73" w:name="_Hlk62405473"/>
      <w:r>
        <w:t>min. 200 MB</w:t>
      </w:r>
      <w:r w:rsidRPr="00456A0D">
        <w:rPr>
          <w:rFonts w:cs="Arial"/>
          <w:shd w:val="clear" w:color="auto" w:fill="FFFFFF"/>
        </w:rPr>
        <w:t xml:space="preserve"> </w:t>
      </w:r>
      <w:bookmarkEnd w:id="73"/>
      <w:r w:rsidR="00C54FA2" w:rsidRPr="00456A0D">
        <w:rPr>
          <w:rFonts w:cs="Arial"/>
          <w:shd w:val="clear" w:color="auto" w:fill="FFFFFF"/>
        </w:rPr>
        <w:t>pro nahrávky ve formátu mp2/mp3</w:t>
      </w:r>
    </w:p>
    <w:p w14:paraId="1716A087"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vyhlašování kombinovaného hlášení ve více jazycích (minimálně německy a anglicky)</w:t>
      </w:r>
    </w:p>
    <w:p w14:paraId="12BE42E8" w14:textId="77777777" w:rsidR="00C54FA2" w:rsidRPr="00456A0D" w:rsidRDefault="00C54FA2" w:rsidP="000F0CEA">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2819871D" w14:textId="0FF1368F"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r w:rsidR="00696A78">
        <w:rPr>
          <w:rFonts w:cs="Arial"/>
          <w:shd w:val="clear" w:color="auto" w:fill="FFFFFF"/>
        </w:rPr>
        <w:t>, kdy úprava hlasitosti musí umožňovat nastavení doby od kdy do kdy bude nastaven noční režim a umožnit dopravci upravit hlasitost</w:t>
      </w:r>
    </w:p>
    <w:p w14:paraId="76612C4A"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5C45A63" w:rsidR="00C54FA2" w:rsidRPr="00456A0D" w:rsidRDefault="00C54FA2"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Strukturu hlášených informací a přesný obsah hlášení stanovuje po dohodě s dopravcem objednatel. Využití systému k reklamnímu hlášení podléhá schválení objednatele. Objednatel </w:t>
      </w:r>
      <w:r w:rsidRPr="00456A0D">
        <w:rPr>
          <w:rFonts w:ascii="Arial" w:hAnsi="Arial" w:cs="Arial"/>
          <w:shd w:val="clear" w:color="auto" w:fill="FFFFFF"/>
        </w:rPr>
        <w:lastRenderedPageBreak/>
        <w:t>může vyžadovat na vybraných spojích nebo ve vybraném období hlášení o změnách jízdních řádů, příp. jiné důležité informace spjaté s</w:t>
      </w:r>
      <w:r w:rsidR="00F80E75">
        <w:rPr>
          <w:rFonts w:ascii="Arial" w:hAnsi="Arial" w:cs="Arial"/>
          <w:shd w:val="clear" w:color="auto" w:fill="FFFFFF"/>
        </w:rPr>
        <w:t xml:space="preserve"> IDS </w:t>
      </w:r>
      <w:r w:rsidRPr="00456A0D">
        <w:rPr>
          <w:rFonts w:ascii="Arial" w:hAnsi="Arial" w:cs="Arial"/>
          <w:shd w:val="clear" w:color="auto" w:fill="FFFFFF"/>
        </w:rPr>
        <w:t>VDV.</w:t>
      </w:r>
    </w:p>
    <w:p w14:paraId="1C8914BC" w14:textId="5C51052A" w:rsidR="00267E3D" w:rsidRPr="00515B7C" w:rsidRDefault="00267E3D" w:rsidP="000F0CEA">
      <w:pPr>
        <w:pStyle w:val="Nadpis3"/>
        <w:rPr>
          <w:rFonts w:ascii="Arial" w:hAnsi="Arial" w:cs="Arial"/>
          <w:color w:val="auto"/>
        </w:rPr>
      </w:pPr>
      <w:bookmarkStart w:id="74" w:name="_Toc6386402"/>
      <w:bookmarkStart w:id="75" w:name="_Toc132955302"/>
      <w:r w:rsidRPr="00515B7C">
        <w:rPr>
          <w:rFonts w:ascii="Arial" w:hAnsi="Arial" w:cs="Arial"/>
          <w:color w:val="auto"/>
        </w:rPr>
        <w:t>Signalizační zařízení uvnitř vozidla</w:t>
      </w:r>
      <w:bookmarkEnd w:id="74"/>
      <w:bookmarkEnd w:id="75"/>
    </w:p>
    <w:p w14:paraId="51ED27AB" w14:textId="77777777"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 xml:space="preserve">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osoby se sníženou schopností pohybu a orientace</w:t>
      </w:r>
    </w:p>
    <w:p w14:paraId="2373E903" w14:textId="7777777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2229F9B2" w:rsidR="00267E3D" w:rsidRPr="00515B7C" w:rsidRDefault="00267E3D" w:rsidP="000F0CEA">
      <w:pPr>
        <w:pStyle w:val="Nadpis2"/>
        <w:rPr>
          <w:rFonts w:ascii="Arial" w:hAnsi="Arial" w:cs="Arial"/>
          <w:color w:val="auto"/>
        </w:rPr>
      </w:pPr>
      <w:bookmarkStart w:id="76" w:name="_Ref531858982"/>
      <w:bookmarkStart w:id="77" w:name="_Toc6386403"/>
      <w:bookmarkStart w:id="78" w:name="_Toc132955303"/>
      <w:r w:rsidRPr="00515B7C">
        <w:rPr>
          <w:rFonts w:ascii="Arial" w:hAnsi="Arial" w:cs="Arial"/>
          <w:color w:val="auto"/>
        </w:rPr>
        <w:t>Informační vitríny a informační materiály ve vozidle</w:t>
      </w:r>
      <w:bookmarkEnd w:id="76"/>
      <w:bookmarkEnd w:id="77"/>
      <w:bookmarkEnd w:id="78"/>
    </w:p>
    <w:p w14:paraId="4DD9FD5E" w14:textId="58BB9059"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 xml:space="preserve">Každé vozidlo bude vybaveno alespoň jednou informační vitrínou pro sadu informačních materiálů umožňující umístění alespoň 2 listů ve formátu A3 na šířku. </w:t>
      </w:r>
      <w:r w:rsidR="00CA0627">
        <w:rPr>
          <w:rFonts w:ascii="Arial" w:hAnsi="Arial" w:cs="Arial"/>
        </w:rPr>
        <w:t>Pokud tato vitrína nebude dostačovat,</w:t>
      </w:r>
      <w:r w:rsidRPr="00456A0D">
        <w:rPr>
          <w:rFonts w:ascii="Arial" w:hAnsi="Arial" w:cs="Arial"/>
        </w:rPr>
        <w:t xml:space="preserve"> musí </w:t>
      </w:r>
      <w:r w:rsidR="00CA0627">
        <w:rPr>
          <w:rFonts w:ascii="Arial" w:hAnsi="Arial" w:cs="Arial"/>
        </w:rPr>
        <w:t>dopravce</w:t>
      </w:r>
      <w:r w:rsidR="006822F4">
        <w:rPr>
          <w:rFonts w:ascii="Arial" w:hAnsi="Arial" w:cs="Arial"/>
        </w:rPr>
        <w:t xml:space="preserve"> </w:t>
      </w:r>
      <w:r w:rsidRPr="00456A0D">
        <w:rPr>
          <w:rFonts w:ascii="Arial" w:hAnsi="Arial" w:cs="Arial"/>
        </w:rPr>
        <w:t>umožnit umístění alespoň 2 (dalších) listů ve formátu A3 na šířku v informačních vitrínách, případně na jiných vhodných plochách. Tato rozšířená sada obsahuje:</w:t>
      </w:r>
    </w:p>
    <w:p w14:paraId="3ED9D577" w14:textId="7777777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52C831D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Výňatek ze sítě linek </w:t>
      </w:r>
      <w:r w:rsidR="008B0737">
        <w:rPr>
          <w:rFonts w:cs="Arial"/>
          <w:shd w:val="clear" w:color="auto" w:fill="FFFFFF"/>
        </w:rPr>
        <w:t xml:space="preserve">IDS </w:t>
      </w:r>
      <w:r w:rsidRPr="00456A0D">
        <w:rPr>
          <w:rFonts w:cs="Arial"/>
          <w:shd w:val="clear" w:color="auto" w:fill="FFFFFF"/>
        </w:rPr>
        <w:t>VDV</w:t>
      </w:r>
    </w:p>
    <w:p w14:paraId="1AE843A9" w14:textId="53F6FBC6"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Informace o tarifních nabídkách </w:t>
      </w:r>
      <w:r w:rsidR="008B0737">
        <w:rPr>
          <w:rFonts w:cs="Arial"/>
          <w:shd w:val="clear" w:color="auto" w:fill="FFFFFF"/>
        </w:rPr>
        <w:t xml:space="preserve">IDS </w:t>
      </w:r>
      <w:r w:rsidRPr="00456A0D">
        <w:rPr>
          <w:rFonts w:cs="Arial"/>
          <w:shd w:val="clear" w:color="auto" w:fill="FFFFFF"/>
        </w:rPr>
        <w:t>VDV</w:t>
      </w:r>
    </w:p>
    <w:p w14:paraId="5B786703" w14:textId="5E1835D8"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Další dohodnuté materiály propagující veřejnou dopravu, </w:t>
      </w:r>
      <w:r w:rsidR="008B0737">
        <w:rPr>
          <w:rFonts w:cs="Arial"/>
          <w:shd w:val="clear" w:color="auto" w:fill="FFFFFF"/>
        </w:rPr>
        <w:t xml:space="preserve">IDS </w:t>
      </w:r>
      <w:r w:rsidRPr="00456A0D">
        <w:rPr>
          <w:rFonts w:cs="Arial"/>
          <w:shd w:val="clear" w:color="auto" w:fill="FFFFFF"/>
        </w:rPr>
        <w:t>VDV, případně další akce Kraje Vysočina</w:t>
      </w:r>
    </w:p>
    <w:p w14:paraId="3514B5E8" w14:textId="7777777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Dopravce zajistí, aby tato sada informací byla vždy aktuální.</w:t>
      </w:r>
    </w:p>
    <w:p w14:paraId="0E0881B2" w14:textId="3E77758F"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 xml:space="preserve">Dopravce je oprávněn zveřejňovat vlastní komerční sdělení pouze se souhlasem objednatele. </w:t>
      </w:r>
      <w:r w:rsidR="00FE2B43">
        <w:rPr>
          <w:rFonts w:ascii="Arial" w:hAnsi="Arial" w:cs="Arial"/>
        </w:rPr>
        <w:t>Toto se týká veškeré reklamy umisťované ve vozidle i vně vozidla, vyjma zadního čela vozidla, kde nesmí dojít k zakrytí elektronického panelu vnějšího zadního s číslem linky</w:t>
      </w:r>
      <w:r w:rsidR="00BB4DA5">
        <w:rPr>
          <w:rStyle w:val="Znakapoznpodarou"/>
          <w:rFonts w:ascii="Arial" w:hAnsi="Arial" w:cs="Arial"/>
        </w:rPr>
        <w:footnoteReference w:id="12"/>
      </w:r>
    </w:p>
    <w:p w14:paraId="77644DEC" w14:textId="663CECC1"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 xml:space="preserve">Dopravce je povinen umístit ve vozidle na viditelném a pro cestující snadno dostupném místě pevnou schránku na letáky. Doporučené umístění schránky je v prostoru pro kočárky a </w:t>
      </w:r>
      <w:r w:rsidRPr="00456A0D">
        <w:rPr>
          <w:rFonts w:ascii="Arial" w:hAnsi="Arial" w:cs="Arial"/>
        </w:rPr>
        <w:lastRenderedPageBreak/>
        <w:t xml:space="preserve">invalidní vozíky. Do schránky musí být možné umísťovat letáky alespoň o formátu DL (1/3 delší strany formátu A4). Schránka na letáky bude označena logem </w:t>
      </w:r>
      <w:r w:rsidR="00946ABE">
        <w:rPr>
          <w:rFonts w:ascii="Arial" w:hAnsi="Arial" w:cs="Arial"/>
        </w:rPr>
        <w:t xml:space="preserve">IDS </w:t>
      </w:r>
      <w:r w:rsidRPr="00456A0D">
        <w:rPr>
          <w:rFonts w:ascii="Arial" w:hAnsi="Arial" w:cs="Arial"/>
        </w:rPr>
        <w:t>VDV.</w:t>
      </w:r>
    </w:p>
    <w:p w14:paraId="768D7168" w14:textId="1DE26D80" w:rsidR="00267E3D" w:rsidRPr="00515B7C" w:rsidRDefault="00267E3D" w:rsidP="000F0CEA">
      <w:pPr>
        <w:pStyle w:val="Nadpis2"/>
        <w:rPr>
          <w:rFonts w:ascii="Arial" w:hAnsi="Arial" w:cs="Arial"/>
          <w:color w:val="auto"/>
        </w:rPr>
      </w:pPr>
      <w:bookmarkStart w:id="79" w:name="_Toc6386404"/>
      <w:bookmarkStart w:id="80" w:name="_Toc132955304"/>
      <w:r w:rsidRPr="00515B7C">
        <w:rPr>
          <w:rFonts w:ascii="Arial" w:hAnsi="Arial" w:cs="Arial"/>
          <w:color w:val="auto"/>
        </w:rPr>
        <w:t>Vnější vzhled vozidel</w:t>
      </w:r>
      <w:bookmarkEnd w:id="79"/>
      <w:bookmarkEnd w:id="80"/>
    </w:p>
    <w:p w14:paraId="2B449499" w14:textId="44E22256" w:rsidR="00267E3D" w:rsidRDefault="00267E3D" w:rsidP="000F0CEA">
      <w:pPr>
        <w:spacing w:before="120" w:after="120" w:line="360" w:lineRule="auto"/>
        <w:ind w:firstLine="284"/>
        <w:jc w:val="both"/>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4C440599" w14:textId="77777777" w:rsidR="00267E3D" w:rsidRPr="00456A0D" w:rsidRDefault="00267E3D" w:rsidP="000F0CEA">
      <w:pPr>
        <w:pStyle w:val="Odstavecseseznamem"/>
        <w:numPr>
          <w:ilvl w:val="0"/>
          <w:numId w:val="10"/>
        </w:numPr>
        <w:spacing w:before="120" w:after="120" w:line="360" w:lineRule="auto"/>
        <w:jc w:val="both"/>
        <w:rPr>
          <w:rFonts w:eastAsia="Calibri" w:cs="Arial"/>
          <w:b/>
          <w:lang w:eastAsia="cs-CZ"/>
        </w:rPr>
      </w:pPr>
      <w:r w:rsidRPr="00456A0D">
        <w:rPr>
          <w:rFonts w:eastAsia="Calibri" w:cs="Arial"/>
          <w:b/>
          <w:lang w:eastAsia="cs-CZ"/>
        </w:rPr>
        <w:t>Nová vozidla</w:t>
      </w:r>
    </w:p>
    <w:p w14:paraId="68978D7B" w14:textId="1EEC1C5C" w:rsidR="00267E3D" w:rsidRPr="00456A0D" w:rsidRDefault="00267E3D" w:rsidP="000F0CEA">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Grafická úprava vzhledu vnějších ploch vozidel a jejich barevné provedení musí být provedeno v souladu s Grafickým manuálem </w:t>
      </w:r>
      <w:r w:rsidR="00280A06">
        <w:rPr>
          <w:rFonts w:ascii="Arial" w:eastAsia="Calibri" w:hAnsi="Arial" w:cs="Arial"/>
          <w:bCs/>
        </w:rPr>
        <w:t xml:space="preserve">Integrovaného dopravního systému </w:t>
      </w:r>
      <w:r w:rsidRPr="00456A0D">
        <w:rPr>
          <w:rFonts w:ascii="Arial" w:eastAsia="Calibri" w:hAnsi="Arial" w:cs="Arial"/>
          <w:bCs/>
        </w:rPr>
        <w:t>Veřejné dopravy Vysočiny</w:t>
      </w:r>
      <w:r w:rsidRPr="00456A0D">
        <w:rPr>
          <w:rStyle w:val="Znakapoznpodarou"/>
          <w:rFonts w:ascii="Arial" w:eastAsia="Calibri" w:hAnsi="Arial" w:cs="Arial"/>
          <w:bCs/>
        </w:rPr>
        <w:footnoteReference w:id="13"/>
      </w:r>
      <w:r w:rsidRPr="00456A0D">
        <w:rPr>
          <w:rFonts w:ascii="Arial" w:eastAsia="Calibri" w:hAnsi="Arial" w:cs="Arial"/>
          <w:bCs/>
        </w:rPr>
        <w:t>.</w:t>
      </w:r>
    </w:p>
    <w:p w14:paraId="191B9741" w14:textId="77777777" w:rsidR="00267E3D" w:rsidRPr="00456A0D" w:rsidRDefault="00267E3D" w:rsidP="000F0CEA">
      <w:pPr>
        <w:pStyle w:val="Odstavecseseznamem"/>
        <w:numPr>
          <w:ilvl w:val="0"/>
          <w:numId w:val="11"/>
        </w:numPr>
        <w:spacing w:after="120" w:line="360" w:lineRule="auto"/>
        <w:jc w:val="both"/>
        <w:rPr>
          <w:rFonts w:eastAsia="Calibri" w:cs="Arial"/>
          <w:b/>
          <w:bCs/>
        </w:rPr>
      </w:pPr>
      <w:r w:rsidRPr="00456A0D">
        <w:rPr>
          <w:rFonts w:eastAsia="Calibri" w:cs="Arial"/>
          <w:b/>
          <w:bCs/>
        </w:rPr>
        <w:t>Starší vozidla</w:t>
      </w:r>
    </w:p>
    <w:p w14:paraId="52865DD9" w14:textId="1F903B28" w:rsidR="00267E3D" w:rsidRPr="00456A0D" w:rsidRDefault="00267E3D" w:rsidP="000F0CEA">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Základní prvky označení vnějších ploch vozidel a jejich barevné provedení musí být provedeno v souladu s Grafickým manuálem </w:t>
      </w:r>
      <w:r w:rsidR="00280A06">
        <w:rPr>
          <w:rFonts w:ascii="Arial" w:eastAsia="Calibri" w:hAnsi="Arial" w:cs="Arial"/>
          <w:bCs/>
        </w:rPr>
        <w:t xml:space="preserve">Integrovaného dopravního systému </w:t>
      </w:r>
      <w:r w:rsidRPr="00456A0D">
        <w:rPr>
          <w:rFonts w:ascii="Arial" w:eastAsia="Calibri" w:hAnsi="Arial" w:cs="Arial"/>
          <w:bCs/>
        </w:rPr>
        <w:t>Veřejné dopravy Vysočiny.</w:t>
      </w:r>
    </w:p>
    <w:p w14:paraId="07CB2161" w14:textId="77777777" w:rsidR="00267E3D" w:rsidRPr="00456A0D" w:rsidRDefault="00267E3D" w:rsidP="000F0CEA">
      <w:pPr>
        <w:spacing w:before="360" w:after="60" w:line="360" w:lineRule="auto"/>
        <w:jc w:val="both"/>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3B4E2201" w:rsidR="00267E3D" w:rsidRPr="00F22348" w:rsidRDefault="00267E3D" w:rsidP="000F0CEA">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673E36" w:rsidRPr="00456A0D">
        <w:rPr>
          <w:rFonts w:ascii="Arial" w:eastAsia="Calibri" w:hAnsi="Arial" w:cs="Arial"/>
          <w:lang w:eastAsia="cs-CZ"/>
        </w:rPr>
        <w:t xml:space="preserve"> </w:t>
      </w:r>
      <w:r w:rsidR="00541C97" w:rsidRPr="00F22348">
        <w:rPr>
          <w:rFonts w:ascii="Arial" w:eastAsia="Calibri" w:hAnsi="Arial" w:cs="Arial"/>
          <w:lang w:eastAsia="cs-CZ"/>
        </w:rPr>
        <w:t>Velikost názvu dopravce</w:t>
      </w:r>
      <w:r w:rsidR="00673E36" w:rsidRPr="00F22348">
        <w:rPr>
          <w:rFonts w:ascii="Arial" w:eastAsia="Calibri" w:hAnsi="Arial" w:cs="Arial"/>
          <w:lang w:eastAsia="cs-CZ"/>
        </w:rPr>
        <w:t xml:space="preserve"> je o maximálním rozměru t</w:t>
      </w:r>
      <w:r w:rsidR="004550C0" w:rsidRPr="00F22348">
        <w:rPr>
          <w:rFonts w:ascii="Arial" w:eastAsia="Calibri" w:hAnsi="Arial" w:cs="Arial"/>
          <w:lang w:eastAsia="cs-CZ"/>
        </w:rPr>
        <w:t>extového pole 4</w:t>
      </w:r>
      <w:r w:rsidR="00541C97" w:rsidRPr="00F22348">
        <w:rPr>
          <w:rFonts w:ascii="Arial" w:eastAsia="Calibri" w:hAnsi="Arial" w:cs="Arial"/>
          <w:lang w:eastAsia="cs-CZ"/>
        </w:rPr>
        <w:t>00 x 200 mm. Název dopravce bude umístěn v prostoru mezi kolem a předními dveřmi. Na stejném místě pak bude umístěno i na protějším boku vozidla</w:t>
      </w:r>
    </w:p>
    <w:p w14:paraId="36D9F01B" w14:textId="77777777" w:rsidR="00267E3D" w:rsidRPr="00456A0D" w:rsidRDefault="00267E3D" w:rsidP="000F0CEA">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Mezinárodního symbolu přístupnosti</w:t>
      </w:r>
      <w:r w:rsidRPr="00456A0D">
        <w:rPr>
          <w:rStyle w:val="Znakapoznpodarou"/>
          <w:rFonts w:ascii="Arial" w:eastAsia="Calibri" w:hAnsi="Arial" w:cs="Arial"/>
          <w:lang w:eastAsia="cs-CZ"/>
        </w:rPr>
        <w:footnoteReference w:id="14"/>
      </w:r>
      <w:r w:rsidRPr="00456A0D">
        <w:rPr>
          <w:rFonts w:ascii="Arial" w:eastAsia="Calibri" w:hAnsi="Arial" w:cs="Arial"/>
          <w:lang w:eastAsia="cs-CZ"/>
        </w:rPr>
        <w:t xml:space="preserve"> a dalšími relevantními symboly – piktogramy.</w:t>
      </w:r>
    </w:p>
    <w:p w14:paraId="61DD10ED" w14:textId="156709B6" w:rsidR="00267E3D" w:rsidRPr="005C69F5" w:rsidRDefault="00267E3D" w:rsidP="000F0CEA">
      <w:pPr>
        <w:pStyle w:val="Nadpis2"/>
        <w:rPr>
          <w:rFonts w:ascii="Arial" w:hAnsi="Arial" w:cs="Arial"/>
          <w:color w:val="auto"/>
        </w:rPr>
      </w:pPr>
      <w:bookmarkStart w:id="81" w:name="_Toc6386405"/>
      <w:bookmarkStart w:id="82" w:name="_Toc132955305"/>
      <w:r w:rsidRPr="005C69F5">
        <w:rPr>
          <w:rFonts w:ascii="Arial" w:hAnsi="Arial" w:cs="Arial"/>
          <w:color w:val="auto"/>
        </w:rPr>
        <w:t>Informační piktogramy na vnější straně vozidla a uvnitř vozidla</w:t>
      </w:r>
      <w:bookmarkEnd w:id="81"/>
      <w:bookmarkEnd w:id="82"/>
    </w:p>
    <w:p w14:paraId="78DF3B1F" w14:textId="3AE9262E" w:rsidR="00267E3D" w:rsidRPr="005C69F5" w:rsidRDefault="00267E3D" w:rsidP="000F0CEA">
      <w:pPr>
        <w:pStyle w:val="Nadpis3"/>
        <w:rPr>
          <w:rFonts w:ascii="Arial" w:hAnsi="Arial" w:cs="Arial"/>
          <w:color w:val="auto"/>
        </w:rPr>
      </w:pPr>
      <w:bookmarkStart w:id="83" w:name="_Toc6386406"/>
      <w:bookmarkStart w:id="84" w:name="_Toc132955306"/>
      <w:r w:rsidRPr="005C69F5">
        <w:rPr>
          <w:rFonts w:ascii="Arial" w:hAnsi="Arial" w:cs="Arial"/>
          <w:color w:val="auto"/>
        </w:rPr>
        <w:t>Informační piktogramy na vnější straně vozidla</w:t>
      </w:r>
      <w:bookmarkEnd w:id="83"/>
      <w:bookmarkEnd w:id="84"/>
    </w:p>
    <w:p w14:paraId="26EC0B1A" w14:textId="77777777" w:rsidR="00267E3D" w:rsidRPr="00456A0D" w:rsidRDefault="00267E3D" w:rsidP="000F0CEA">
      <w:pPr>
        <w:spacing w:before="120" w:after="120" w:line="360" w:lineRule="auto"/>
        <w:ind w:firstLine="284"/>
        <w:jc w:val="both"/>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Dveře určené pro nástup s kočárkem</w:t>
      </w:r>
    </w:p>
    <w:p w14:paraId="6FB984B7"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15"/>
      </w:r>
      <w:r w:rsidRPr="00456A0D">
        <w:rPr>
          <w:rFonts w:ascii="Arial" w:eastAsia="Calibri" w:hAnsi="Arial" w:cs="Arial"/>
        </w:rPr>
        <w:t xml:space="preserve"> </w:t>
      </w:r>
    </w:p>
    <w:p w14:paraId="1FBC5C35" w14:textId="0E0FCA30" w:rsidR="00267E3D" w:rsidRPr="005C69F5" w:rsidRDefault="00267E3D" w:rsidP="000F0CEA">
      <w:pPr>
        <w:pStyle w:val="Nadpis3"/>
        <w:rPr>
          <w:rFonts w:ascii="Arial" w:hAnsi="Arial" w:cs="Arial"/>
          <w:color w:val="auto"/>
        </w:rPr>
      </w:pPr>
      <w:bookmarkStart w:id="85" w:name="_Toc6386407"/>
      <w:bookmarkStart w:id="86" w:name="_Toc132955307"/>
      <w:r w:rsidRPr="005C69F5">
        <w:rPr>
          <w:rFonts w:ascii="Arial" w:hAnsi="Arial" w:cs="Arial"/>
          <w:color w:val="auto"/>
        </w:rPr>
        <w:lastRenderedPageBreak/>
        <w:t>Informační piktogramy uvnitř vozidla</w:t>
      </w:r>
      <w:bookmarkEnd w:id="85"/>
      <w:bookmarkEnd w:id="86"/>
    </w:p>
    <w:p w14:paraId="182A2E7B" w14:textId="77777777" w:rsidR="00267E3D" w:rsidRPr="00456A0D" w:rsidRDefault="00267E3D" w:rsidP="000F0CEA">
      <w:pPr>
        <w:spacing w:before="120" w:after="120" w:line="360" w:lineRule="auto"/>
        <w:ind w:firstLine="284"/>
        <w:jc w:val="both"/>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Dále bude ve vozidle označeno (piktogramem, či jinou vhodnou vysvětlivkou) signalizační zařízení určené pro:</w:t>
      </w:r>
    </w:p>
    <w:p w14:paraId="41469EFC" w14:textId="77777777" w:rsidR="00267E3D" w:rsidRPr="00456A0D" w:rsidRDefault="00267E3D" w:rsidP="000F0CEA">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77777777" w:rsidR="00267E3D" w:rsidRPr="00456A0D" w:rsidRDefault="00267E3D" w:rsidP="000F0CEA">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46CD68A7" w14:textId="15860D8E" w:rsidR="00267E3D" w:rsidRPr="005C69F5" w:rsidRDefault="00267E3D" w:rsidP="000F0CEA">
      <w:pPr>
        <w:pStyle w:val="Nadpis3"/>
        <w:rPr>
          <w:rFonts w:ascii="Arial" w:hAnsi="Arial" w:cs="Arial"/>
          <w:color w:val="auto"/>
        </w:rPr>
      </w:pPr>
      <w:bookmarkStart w:id="87" w:name="_Toc6386408"/>
      <w:bookmarkStart w:id="88" w:name="_Toc132955308"/>
      <w:r w:rsidRPr="005C69F5">
        <w:rPr>
          <w:rFonts w:ascii="Arial" w:hAnsi="Arial" w:cs="Arial"/>
          <w:color w:val="auto"/>
        </w:rPr>
        <w:t>Příklady grafické podoby piktogramů</w:t>
      </w:r>
      <w:bookmarkEnd w:id="87"/>
      <w:bookmarkEnd w:id="88"/>
    </w:p>
    <w:p w14:paraId="1B29B2B2" w14:textId="6281445D" w:rsidR="005C69F5" w:rsidRDefault="00267E3D" w:rsidP="000F0CEA">
      <w:pPr>
        <w:spacing w:before="120" w:after="120" w:line="360" w:lineRule="auto"/>
        <w:ind w:firstLine="284"/>
        <w:jc w:val="both"/>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0F0CEA">
      <w:pPr>
        <w:jc w:val="both"/>
        <w:rPr>
          <w:rFonts w:ascii="Arial" w:eastAsia="Calibri" w:hAnsi="Arial" w:cs="Arial"/>
          <w:i/>
        </w:rPr>
      </w:pPr>
      <w:r w:rsidRPr="00456A0D">
        <w:rPr>
          <w:rFonts w:ascii="Arial" w:eastAsia="Calibri" w:hAnsi="Arial" w:cs="Arial"/>
          <w:i/>
        </w:rPr>
        <w:t>Doporučené zobrazení označení místa pro kočárek</w:t>
      </w:r>
    </w:p>
    <w:p w14:paraId="6D10EC40" w14:textId="22A62880" w:rsidR="00267E3D" w:rsidRPr="00456A0D" w:rsidRDefault="007656E4" w:rsidP="000F0CEA">
      <w:pPr>
        <w:spacing w:after="0" w:line="288" w:lineRule="auto"/>
        <w:ind w:left="1701"/>
        <w:jc w:val="both"/>
        <w:rPr>
          <w:rFonts w:ascii="Arial" w:eastAsia="Calibri" w:hAnsi="Arial" w:cs="Arial"/>
          <w:lang w:eastAsia="cs-CZ"/>
        </w:rPr>
      </w:pPr>
      <w:r>
        <w:rPr>
          <w:noProof/>
          <w:lang w:eastAsia="cs-CZ"/>
        </w:rPr>
        <w:drawing>
          <wp:inline distT="0" distB="0" distL="0" distR="0" wp14:anchorId="44CF3B84" wp14:editId="3CBEECBA">
            <wp:extent cx="1235075" cy="1149350"/>
            <wp:effectExtent l="0" t="0" r="3175" b="0"/>
            <wp:docPr id="1" name="Obrázek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35075" cy="1149350"/>
                    </a:xfrm>
                    <a:prstGeom prst="rect">
                      <a:avLst/>
                    </a:prstGeom>
                    <a:noFill/>
                    <a:ln>
                      <a:noFill/>
                    </a:ln>
                  </pic:spPr>
                </pic:pic>
              </a:graphicData>
            </a:graphic>
          </wp:inline>
        </w:drawing>
      </w:r>
    </w:p>
    <w:p w14:paraId="3D4439C1" w14:textId="77777777" w:rsidR="00267E3D" w:rsidRPr="00456A0D" w:rsidRDefault="00267E3D" w:rsidP="000F0CEA">
      <w:pPr>
        <w:spacing w:after="0" w:line="288" w:lineRule="auto"/>
        <w:jc w:val="both"/>
        <w:rPr>
          <w:rFonts w:ascii="Arial" w:eastAsia="Calibri" w:hAnsi="Arial" w:cs="Arial"/>
          <w:lang w:eastAsia="cs-CZ"/>
        </w:rPr>
      </w:pPr>
    </w:p>
    <w:p w14:paraId="7D68672B" w14:textId="77777777" w:rsidR="00267E3D" w:rsidRPr="00456A0D" w:rsidRDefault="00267E3D" w:rsidP="000F0CEA">
      <w:pPr>
        <w:autoSpaceDE w:val="0"/>
        <w:autoSpaceDN w:val="0"/>
        <w:adjustRightInd w:val="0"/>
        <w:spacing w:before="60" w:after="0" w:line="360" w:lineRule="auto"/>
        <w:ind w:left="426"/>
        <w:jc w:val="both"/>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3ABA1A77" w:rsidR="00267E3D" w:rsidRPr="00456A0D" w:rsidRDefault="007656E4" w:rsidP="000F0CEA">
      <w:pPr>
        <w:spacing w:after="0" w:line="288" w:lineRule="auto"/>
        <w:ind w:left="1701"/>
        <w:jc w:val="both"/>
        <w:rPr>
          <w:rFonts w:ascii="Arial" w:eastAsia="Calibri" w:hAnsi="Arial" w:cs="Arial"/>
          <w:lang w:eastAsia="cs-CZ"/>
        </w:rPr>
      </w:pPr>
      <w:r>
        <w:rPr>
          <w:noProof/>
          <w:lang w:eastAsia="cs-CZ"/>
        </w:rPr>
        <w:drawing>
          <wp:inline distT="0" distB="0" distL="0" distR="0" wp14:anchorId="519AB286" wp14:editId="7710DA3F">
            <wp:extent cx="1075690" cy="1060450"/>
            <wp:effectExtent l="0" t="0" r="0" b="6350"/>
            <wp:docPr id="6" name="Obrázek 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75690" cy="1060450"/>
                    </a:xfrm>
                    <a:prstGeom prst="rect">
                      <a:avLst/>
                    </a:prstGeom>
                    <a:noFill/>
                    <a:ln>
                      <a:noFill/>
                    </a:ln>
                  </pic:spPr>
                </pic:pic>
              </a:graphicData>
            </a:graphic>
          </wp:inline>
        </w:drawing>
      </w:r>
    </w:p>
    <w:p w14:paraId="37120778" w14:textId="77777777" w:rsidR="00267E3D" w:rsidRPr="00456A0D" w:rsidRDefault="00267E3D" w:rsidP="000F0CEA">
      <w:pPr>
        <w:spacing w:after="0" w:line="288" w:lineRule="auto"/>
        <w:jc w:val="both"/>
        <w:rPr>
          <w:rFonts w:ascii="Arial" w:eastAsia="Calibri" w:hAnsi="Arial" w:cs="Arial"/>
          <w:lang w:eastAsia="cs-CZ"/>
        </w:rPr>
      </w:pPr>
    </w:p>
    <w:p w14:paraId="49B54C94" w14:textId="4E7B04DE" w:rsidR="00267E3D" w:rsidRPr="00456A0D" w:rsidRDefault="00267E3D" w:rsidP="000F0CEA">
      <w:pPr>
        <w:spacing w:after="0" w:line="288" w:lineRule="auto"/>
        <w:ind w:left="426"/>
        <w:jc w:val="both"/>
        <w:rPr>
          <w:rFonts w:ascii="Arial" w:eastAsia="Calibri" w:hAnsi="Arial" w:cs="Arial"/>
          <w:lang w:eastAsia="cs-CZ"/>
        </w:rPr>
      </w:pPr>
      <w:r w:rsidRPr="00456A0D">
        <w:rPr>
          <w:rFonts w:ascii="Arial" w:eastAsia="Calibri" w:hAnsi="Arial" w:cs="Arial"/>
          <w:i/>
        </w:rPr>
        <w:t xml:space="preserve">Doporučené zobrazení označení sedadel vyhrazených pro </w:t>
      </w:r>
      <w:r w:rsidR="00A34DDE">
        <w:rPr>
          <w:rFonts w:ascii="Arial" w:eastAsia="Calibri" w:hAnsi="Arial" w:cs="Arial"/>
          <w:i/>
        </w:rPr>
        <w:t>cestující s omezenou schopností pohybu a orientace, jiné než uživatele invalidních vozíků</w:t>
      </w:r>
    </w:p>
    <w:p w14:paraId="4B479644" w14:textId="254726EF" w:rsidR="00267E3D" w:rsidRPr="00456A0D" w:rsidRDefault="00203A39" w:rsidP="000F0CEA">
      <w:pPr>
        <w:spacing w:after="0" w:line="288" w:lineRule="auto"/>
        <w:ind w:left="1701"/>
        <w:jc w:val="both"/>
        <w:rPr>
          <w:rFonts w:ascii="Arial" w:eastAsia="Calibri" w:hAnsi="Arial" w:cs="Arial"/>
          <w:lang w:eastAsia="cs-CZ"/>
        </w:rPr>
      </w:pPr>
      <w:r>
        <w:rPr>
          <w:noProof/>
          <w:lang w:eastAsia="cs-CZ"/>
        </w:rPr>
        <w:drawing>
          <wp:inline distT="0" distB="0" distL="0" distR="0" wp14:anchorId="229BDE1F" wp14:editId="667F76CD">
            <wp:extent cx="1186180" cy="1143000"/>
            <wp:effectExtent l="0" t="0" r="0" b="0"/>
            <wp:docPr id="13" name="Obrázek 1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186180" cy="1143000"/>
                    </a:xfrm>
                    <a:prstGeom prst="rect">
                      <a:avLst/>
                    </a:prstGeom>
                    <a:noFill/>
                    <a:ln>
                      <a:noFill/>
                    </a:ln>
                  </pic:spPr>
                </pic:pic>
              </a:graphicData>
            </a:graphic>
          </wp:inline>
        </w:drawing>
      </w:r>
    </w:p>
    <w:p w14:paraId="145C9A01" w14:textId="77777777" w:rsidR="00267E3D" w:rsidRPr="00456A0D" w:rsidRDefault="00267E3D" w:rsidP="000F0CEA">
      <w:pPr>
        <w:jc w:val="both"/>
        <w:rPr>
          <w:rFonts w:ascii="Arial" w:hAnsi="Arial" w:cs="Arial"/>
        </w:rPr>
      </w:pPr>
    </w:p>
    <w:p w14:paraId="3F8CD009" w14:textId="6A8801E0" w:rsidR="00267E3D" w:rsidRPr="00456A0D" w:rsidRDefault="00267E3D" w:rsidP="000F0CEA">
      <w:pPr>
        <w:spacing w:before="120" w:after="120" w:line="360" w:lineRule="auto"/>
        <w:ind w:firstLine="284"/>
        <w:jc w:val="both"/>
        <w:rPr>
          <w:rFonts w:ascii="Arial" w:eastAsia="Calibri" w:hAnsi="Arial" w:cs="Arial"/>
          <w:lang w:eastAsia="cs-CZ"/>
        </w:rPr>
      </w:pPr>
      <w:r w:rsidRPr="00456A0D">
        <w:rPr>
          <w:rFonts w:ascii="Arial" w:eastAsia="Calibri" w:hAnsi="Arial" w:cs="Arial"/>
          <w:lang w:eastAsia="cs-CZ"/>
        </w:rPr>
        <w:lastRenderedPageBreak/>
        <w:t xml:space="preserve">Všechny používané piktogramy musí být vyobrazeny v souladu s platnými normami </w:t>
      </w:r>
      <w:r w:rsidRPr="00456A0D">
        <w:rPr>
          <w:rFonts w:ascii="Arial" w:eastAsia="Calibri" w:hAnsi="Arial" w:cs="Arial"/>
          <w:lang w:eastAsia="cs-CZ"/>
        </w:rPr>
        <w:br/>
        <w:t>a standardy, zejména s</w:t>
      </w:r>
      <w:r w:rsidR="00A34DDE">
        <w:rPr>
          <w:rFonts w:ascii="Arial" w:eastAsia="Calibri" w:hAnsi="Arial" w:cs="Arial"/>
          <w:lang w:eastAsia="cs-CZ"/>
        </w:rPr>
        <w:t>e Zákonem 56/2001, Směrnicí 2007/46 a P</w:t>
      </w:r>
      <w:r w:rsidR="00110B8A">
        <w:rPr>
          <w:rFonts w:ascii="Arial" w:eastAsia="Calibri" w:hAnsi="Arial" w:cs="Arial"/>
          <w:lang w:eastAsia="cs-CZ"/>
        </w:rPr>
        <w:t xml:space="preserve">ředpisem 107 </w:t>
      </w:r>
      <w:r w:rsidR="000742AF">
        <w:rPr>
          <w:rFonts w:ascii="Arial" w:eastAsia="Calibri" w:hAnsi="Arial" w:cs="Arial"/>
          <w:sz w:val="24"/>
          <w:lang w:eastAsia="cs-CZ"/>
        </w:rPr>
        <w:t>[2018/237].</w:t>
      </w:r>
      <w:r w:rsidRPr="00456A0D">
        <w:rPr>
          <w:rFonts w:ascii="Arial" w:eastAsia="Calibri" w:hAnsi="Arial" w:cs="Arial"/>
          <w:lang w:eastAsia="cs-CZ"/>
        </w:rPr>
        <w:t>  Nejmenší povolený rozměr vyobrazení je 100 x 100 mm.</w:t>
      </w:r>
    </w:p>
    <w:p w14:paraId="2678210C" w14:textId="378E85FA" w:rsidR="004B6D3A" w:rsidRPr="00724AE9" w:rsidRDefault="004B6D3A" w:rsidP="000F0CEA">
      <w:pPr>
        <w:pStyle w:val="Nadpis2"/>
        <w:rPr>
          <w:rFonts w:ascii="Arial" w:hAnsi="Arial" w:cs="Arial"/>
          <w:color w:val="auto"/>
        </w:rPr>
      </w:pPr>
      <w:bookmarkStart w:id="89" w:name="_Toc6386409"/>
      <w:bookmarkStart w:id="90" w:name="_Toc132955309"/>
      <w:r w:rsidRPr="00724AE9">
        <w:rPr>
          <w:rFonts w:ascii="Arial" w:hAnsi="Arial" w:cs="Arial"/>
          <w:color w:val="auto"/>
        </w:rPr>
        <w:t>Přeprava osob se sníženou schopností pohybu a orientace, dětských kočárků a invalidních vozíků</w:t>
      </w:r>
      <w:bookmarkEnd w:id="89"/>
      <w:bookmarkEnd w:id="90"/>
    </w:p>
    <w:p w14:paraId="6998993C" w14:textId="77777777" w:rsidR="004B6D3A" w:rsidRPr="00456A0D" w:rsidRDefault="004B6D3A" w:rsidP="000F0CEA">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560D9A7A" w:rsidR="004B6D3A" w:rsidRPr="00456A0D" w:rsidRDefault="004B6D3A" w:rsidP="000F0CEA">
      <w:pPr>
        <w:spacing w:before="120" w:after="120" w:line="360" w:lineRule="auto"/>
        <w:ind w:firstLine="284"/>
        <w:jc w:val="both"/>
        <w:rPr>
          <w:rFonts w:ascii="Arial" w:hAnsi="Arial" w:cs="Arial"/>
        </w:rPr>
      </w:pPr>
      <w:r w:rsidRPr="00456A0D">
        <w:rPr>
          <w:rFonts w:ascii="Arial" w:hAnsi="Arial" w:cs="Arial"/>
        </w:rPr>
        <w:t>Všechna vozidla musí umožnit přepravu kočárků nebo invalidních vozíků</w:t>
      </w:r>
      <w:r w:rsidR="0040034A">
        <w:rPr>
          <w:rFonts w:ascii="Arial" w:hAnsi="Arial" w:cs="Arial"/>
        </w:rPr>
        <w:t>, dle specifikace kategorie vozidla</w:t>
      </w:r>
      <w:r w:rsidRPr="00456A0D">
        <w:rPr>
          <w:rFonts w:ascii="Arial" w:hAnsi="Arial" w:cs="Arial"/>
        </w:rPr>
        <w:t>. Ve všech vozidlech musí být vyznačena alespoň dvě místa pro osoby s omezenou či zhoršenou schopností pohybu a orientace.</w:t>
      </w:r>
    </w:p>
    <w:p w14:paraId="41E5EC4C" w14:textId="18E8752D" w:rsidR="004B6D3A" w:rsidRPr="00724AE9" w:rsidRDefault="004B6D3A" w:rsidP="000F0CEA">
      <w:pPr>
        <w:pStyle w:val="Nadpis2"/>
        <w:rPr>
          <w:rFonts w:ascii="Arial" w:hAnsi="Arial" w:cs="Arial"/>
          <w:color w:val="auto"/>
        </w:rPr>
      </w:pPr>
      <w:bookmarkStart w:id="91" w:name="_Toc6386410"/>
      <w:bookmarkStart w:id="92" w:name="_Toc132955310"/>
      <w:r w:rsidRPr="00724AE9">
        <w:rPr>
          <w:rFonts w:ascii="Arial" w:hAnsi="Arial" w:cs="Arial"/>
          <w:color w:val="auto"/>
        </w:rPr>
        <w:t>Klimatická a světelná pohoda ve vozidlech</w:t>
      </w:r>
      <w:bookmarkEnd w:id="91"/>
      <w:bookmarkEnd w:id="92"/>
    </w:p>
    <w:p w14:paraId="2CA6ED89" w14:textId="694D94C1" w:rsidR="004B6D3A" w:rsidRPr="00724AE9" w:rsidRDefault="004B6D3A" w:rsidP="000F0CEA">
      <w:pPr>
        <w:pStyle w:val="Nadpis3"/>
        <w:rPr>
          <w:rFonts w:ascii="Arial" w:hAnsi="Arial" w:cs="Arial"/>
          <w:color w:val="auto"/>
        </w:rPr>
      </w:pPr>
      <w:bookmarkStart w:id="93" w:name="_Toc6386411"/>
      <w:bookmarkStart w:id="94" w:name="_Toc132955311"/>
      <w:r w:rsidRPr="00724AE9">
        <w:rPr>
          <w:rFonts w:ascii="Arial" w:hAnsi="Arial" w:cs="Arial"/>
          <w:color w:val="auto"/>
        </w:rPr>
        <w:t>Klimatická pohoda ve vozidlech</w:t>
      </w:r>
      <w:bookmarkEnd w:id="93"/>
      <w:bookmarkEnd w:id="94"/>
    </w:p>
    <w:p w14:paraId="1AF37704" w14:textId="717FC5D8" w:rsidR="004B6D3A" w:rsidRPr="00456A0D" w:rsidRDefault="004B6D3A" w:rsidP="000F0CEA">
      <w:pPr>
        <w:spacing w:before="120" w:after="120" w:line="360" w:lineRule="auto"/>
        <w:ind w:firstLine="284"/>
        <w:jc w:val="both"/>
        <w:rPr>
          <w:rFonts w:ascii="Arial" w:hAnsi="Arial" w:cs="Arial"/>
        </w:rPr>
      </w:pPr>
      <w:r w:rsidRPr="00456A0D">
        <w:rPr>
          <w:rFonts w:ascii="Arial" w:hAnsi="Arial" w:cs="Arial"/>
        </w:rPr>
        <w:t xml:space="preserve">Všechna vozidla v systému </w:t>
      </w:r>
      <w:r w:rsidR="00144030">
        <w:rPr>
          <w:rFonts w:ascii="Arial" w:hAnsi="Arial" w:cs="Arial"/>
        </w:rPr>
        <w:t xml:space="preserve">IDS </w:t>
      </w:r>
      <w:r w:rsidRPr="00456A0D">
        <w:rPr>
          <w:rFonts w:ascii="Arial" w:hAnsi="Arial" w:cs="Arial"/>
        </w:rPr>
        <w:t>VDV musí být vybavena funkčním zařízením pro měření teploty ve vozidle.</w:t>
      </w:r>
    </w:p>
    <w:p w14:paraId="4178ABF6" w14:textId="5DD56C7D" w:rsidR="00271C65" w:rsidRPr="003C7614" w:rsidRDefault="004B6D3A" w:rsidP="00114E51">
      <w:pPr>
        <w:spacing w:line="360" w:lineRule="auto"/>
        <w:ind w:firstLine="284"/>
        <w:jc w:val="both"/>
        <w:rPr>
          <w:rFonts w:ascii="Arial" w:hAnsi="Arial" w:cs="Arial"/>
        </w:rPr>
      </w:pPr>
      <w:r w:rsidRPr="00456A0D">
        <w:rPr>
          <w:rFonts w:ascii="Arial" w:hAnsi="Arial" w:cs="Arial"/>
        </w:rPr>
        <w:t>Dopravce je povinen zajistit, aby veškerá nová vozidla byla vybavena funkční</w:t>
      </w:r>
      <w:r w:rsidR="00144030">
        <w:rPr>
          <w:rFonts w:ascii="Arial" w:hAnsi="Arial" w:cs="Arial"/>
        </w:rPr>
        <w:t xml:space="preserve"> plnohodnotnou</w:t>
      </w:r>
      <w:r w:rsidR="002F1851">
        <w:rPr>
          <w:rFonts w:ascii="Arial" w:hAnsi="Arial" w:cs="Arial"/>
        </w:rPr>
        <w:t xml:space="preserve"> automatickou kompresorovou</w:t>
      </w:r>
      <w:r w:rsidRPr="00456A0D">
        <w:rPr>
          <w:rFonts w:ascii="Arial" w:hAnsi="Arial" w:cs="Arial"/>
        </w:rPr>
        <w:t xml:space="preserve"> klimatizací</w:t>
      </w:r>
      <w:r w:rsidR="00F9066B" w:rsidRPr="00456A0D">
        <w:rPr>
          <w:rFonts w:ascii="Arial" w:hAnsi="Arial" w:cs="Arial"/>
        </w:rPr>
        <w:t xml:space="preserve"> </w:t>
      </w:r>
      <w:r w:rsidR="00901FB5">
        <w:rPr>
          <w:rFonts w:ascii="Arial" w:hAnsi="Arial" w:cs="Arial"/>
        </w:rPr>
        <w:t xml:space="preserve">vnitřních prostor </w:t>
      </w:r>
      <w:r w:rsidR="00114E51">
        <w:rPr>
          <w:rFonts w:ascii="Arial" w:hAnsi="Arial" w:cs="Arial"/>
        </w:rPr>
        <w:t>vozidla – celého</w:t>
      </w:r>
      <w:r w:rsidR="00901FB5">
        <w:rPr>
          <w:rFonts w:ascii="Arial" w:hAnsi="Arial" w:cs="Arial"/>
        </w:rPr>
        <w:t xml:space="preserve"> prostoru vozidla včetně prostor řidiče</w:t>
      </w:r>
      <w:r w:rsidR="00F9066B" w:rsidRPr="00F22348">
        <w:rPr>
          <w:rFonts w:ascii="Arial" w:hAnsi="Arial" w:cs="Arial"/>
        </w:rPr>
        <w:t xml:space="preserve"> o minimálním výkonu 18 kW do prostoru pro cestující</w:t>
      </w:r>
      <w:r w:rsidRPr="00456A0D">
        <w:rPr>
          <w:rFonts w:ascii="Arial" w:hAnsi="Arial" w:cs="Arial"/>
        </w:rPr>
        <w:t xml:space="preserve">. Pokud vnitřní teplota ve vozidle přesáhne hodnotu </w:t>
      </w:r>
      <w:r w:rsidR="00114E51" w:rsidRPr="00456A0D">
        <w:rPr>
          <w:rFonts w:ascii="Arial" w:hAnsi="Arial" w:cs="Arial"/>
        </w:rPr>
        <w:t>25 °C</w:t>
      </w:r>
      <w:r w:rsidRPr="00456A0D">
        <w:rPr>
          <w:rFonts w:ascii="Arial" w:hAnsi="Arial" w:cs="Arial"/>
        </w:rPr>
        <w:t>, musí dojít u vozidel vybavených klimatizací k jejímu spuštění. Při použití klimatizace nesmí teplota v interiéru vozidla poklesnout pod 22</w:t>
      </w:r>
      <w:r w:rsidR="00114E51">
        <w:rPr>
          <w:rFonts w:ascii="Arial" w:hAnsi="Arial" w:cs="Arial"/>
        </w:rPr>
        <w:t xml:space="preserve"> </w:t>
      </w:r>
      <w:r w:rsidRPr="00456A0D">
        <w:rPr>
          <w:rFonts w:ascii="Arial" w:hAnsi="Arial" w:cs="Arial"/>
        </w:rPr>
        <w:t>°C. Technický stav vozidel musí zaručovat možnost otevření a uzavření</w:t>
      </w:r>
      <w:r w:rsidR="00724AE9">
        <w:rPr>
          <w:rFonts w:ascii="Arial" w:hAnsi="Arial" w:cs="Arial"/>
        </w:rPr>
        <w:t xml:space="preserve"> </w:t>
      </w:r>
      <w:r w:rsidR="00F9066B" w:rsidRPr="00456A0D">
        <w:rPr>
          <w:rFonts w:ascii="Arial" w:hAnsi="Arial" w:cs="Arial"/>
        </w:rPr>
        <w:t xml:space="preserve">všech oken </w:t>
      </w:r>
      <w:r w:rsidRPr="00456A0D">
        <w:rPr>
          <w:rFonts w:ascii="Arial" w:hAnsi="Arial" w:cs="Arial"/>
        </w:rPr>
        <w:t xml:space="preserve">a větracích průduchů k tomu konstrukčně určených a možnost temperovat vozidlo. Vozidla musí být vybavena nezávislým topením. Řidiči všech vozidel jsou povinni temperovat vozidlo, pokud vnější teplota vzduchu poklesne pod </w:t>
      </w:r>
      <w:r w:rsidR="00114E51" w:rsidRPr="00456A0D">
        <w:rPr>
          <w:rFonts w:ascii="Arial" w:hAnsi="Arial" w:cs="Arial"/>
        </w:rPr>
        <w:t>10 °C</w:t>
      </w:r>
      <w:r w:rsidRPr="00456A0D">
        <w:rPr>
          <w:rFonts w:ascii="Arial" w:hAnsi="Arial" w:cs="Arial"/>
        </w:rPr>
        <w:t>, nebo pokud bude teplota ve vozidle nižší než 15</w:t>
      </w:r>
      <w:r w:rsidR="00114E51">
        <w:rPr>
          <w:rFonts w:ascii="Arial" w:hAnsi="Arial" w:cs="Arial"/>
        </w:rPr>
        <w:t xml:space="preserve"> </w:t>
      </w:r>
      <w:r w:rsidRPr="00456A0D">
        <w:rPr>
          <w:rFonts w:ascii="Arial" w:hAnsi="Arial" w:cs="Arial"/>
        </w:rPr>
        <w:t xml:space="preserve">°C. </w:t>
      </w:r>
      <w:r w:rsidR="002F1851">
        <w:rPr>
          <w:rFonts w:ascii="Arial" w:hAnsi="Arial" w:cs="Arial"/>
        </w:rPr>
        <w:t>Dopravce je povinen zajistit</w:t>
      </w:r>
      <w:r w:rsidR="00EF16BE">
        <w:rPr>
          <w:rFonts w:ascii="Arial" w:hAnsi="Arial" w:cs="Arial"/>
        </w:rPr>
        <w:t xml:space="preserve">, že vozidlo vyjíždějící na spoj bude při odjezdu z výchozí zastávky vytopeno na teplotu alespoň 5 °C. Dopravce </w:t>
      </w:r>
      <w:r w:rsidR="00271C65">
        <w:rPr>
          <w:rFonts w:ascii="Arial" w:hAnsi="Arial" w:cs="Arial"/>
        </w:rPr>
        <w:t xml:space="preserve">je povinen udržovat topení vozidla v řádném a funkčním stavu. </w:t>
      </w:r>
      <w:r w:rsidR="00271C65" w:rsidRPr="003C7614">
        <w:rPr>
          <w:rFonts w:ascii="Arial" w:hAnsi="Arial" w:cs="Arial"/>
        </w:rPr>
        <w:t xml:space="preserve">Vozidlo bez funkčního topení nesplňuje podmínky pro nasazení na spoje </w:t>
      </w:r>
      <w:r w:rsidR="00271C65" w:rsidRPr="00271C65">
        <w:rPr>
          <w:rFonts w:ascii="Arial" w:hAnsi="Arial" w:cs="Arial"/>
        </w:rPr>
        <w:t>I</w:t>
      </w:r>
      <w:r w:rsidR="00271C65">
        <w:rPr>
          <w:rFonts w:ascii="Arial" w:hAnsi="Arial" w:cs="Arial"/>
        </w:rPr>
        <w:t>DS VDV</w:t>
      </w:r>
      <w:r w:rsidR="00271C65" w:rsidRPr="003C7614">
        <w:rPr>
          <w:rFonts w:ascii="Arial" w:hAnsi="Arial" w:cs="Arial"/>
        </w:rPr>
        <w:t xml:space="preserve"> a musí být neprodleně vyřazeno z provozu s cestujícími.</w:t>
      </w:r>
    </w:p>
    <w:p w14:paraId="19B5229C" w14:textId="769BB814" w:rsidR="004B6D3A" w:rsidRPr="00456A0D" w:rsidRDefault="004B6D3A" w:rsidP="000F0CEA">
      <w:pPr>
        <w:spacing w:before="120" w:after="120" w:line="360" w:lineRule="auto"/>
        <w:ind w:firstLine="284"/>
        <w:jc w:val="both"/>
        <w:rPr>
          <w:rFonts w:ascii="Arial" w:hAnsi="Arial" w:cs="Arial"/>
        </w:rPr>
      </w:pPr>
      <w:r w:rsidRPr="00456A0D">
        <w:rPr>
          <w:rFonts w:ascii="Arial" w:hAnsi="Arial" w:cs="Arial"/>
        </w:rPr>
        <w:t xml:space="preserve">Měření teploty bude při kontrolách ze strany objednatele prováděno kalibrovaným měřidlem, a to nejdříve po uplynutí 60 sekund od zavření všech dveří vozidla. Měření může probíhat v jednom ze dvou měřících bodů, přičemž první bod pro měření je umístěn mezi prvními a druhými dveřmi v uličce ve výšce nejméně 750 mm nad podlahou a druhý bod je umístěn v uličce nad poslední nápravou rovněž ve výšce nejméně 750 mm nad podlahou. Pro zajištění objektivity bude měření prováděno za přítomnosti příslušného zástupce dopravce </w:t>
      </w:r>
      <w:r w:rsidRPr="00456A0D">
        <w:rPr>
          <w:rFonts w:ascii="Arial" w:hAnsi="Arial" w:cs="Arial"/>
        </w:rPr>
        <w:lastRenderedPageBreak/>
        <w:t>(řidič vozidla). O provedeném měření bude sepsán záznam. V záznamu budou zohledněny případné odchylky měřidla.</w:t>
      </w:r>
    </w:p>
    <w:p w14:paraId="031A6C85" w14:textId="037B4658" w:rsidR="000977CD" w:rsidRPr="0022277F" w:rsidRDefault="000977CD" w:rsidP="000F0CEA">
      <w:pPr>
        <w:pStyle w:val="Nadpis3"/>
        <w:rPr>
          <w:rFonts w:ascii="Arial" w:hAnsi="Arial" w:cs="Arial"/>
          <w:color w:val="auto"/>
        </w:rPr>
      </w:pPr>
      <w:bookmarkStart w:id="95" w:name="_Toc6386412"/>
      <w:bookmarkStart w:id="96" w:name="_Toc132955312"/>
      <w:r w:rsidRPr="0022277F">
        <w:rPr>
          <w:rFonts w:ascii="Arial" w:hAnsi="Arial" w:cs="Arial"/>
          <w:color w:val="auto"/>
        </w:rPr>
        <w:t>Světelná pohoda ve vozidlech</w:t>
      </w:r>
      <w:bookmarkEnd w:id="95"/>
      <w:bookmarkEnd w:id="96"/>
    </w:p>
    <w:p w14:paraId="27C1EAC2" w14:textId="2080B2DD" w:rsidR="000977CD" w:rsidRPr="00456A0D" w:rsidRDefault="000977CD" w:rsidP="000F0CEA">
      <w:pPr>
        <w:spacing w:before="120" w:after="120" w:line="360" w:lineRule="auto"/>
        <w:ind w:firstLine="284"/>
        <w:jc w:val="both"/>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r w:rsidR="00833AC9">
        <w:rPr>
          <w:rFonts w:ascii="Arial" w:hAnsi="Arial" w:cs="Arial"/>
        </w:rPr>
        <w:t xml:space="preserve"> V místech bez veřejného osvětlení lze na nezbytnou dobu vypnout hlavní osvětlení prostoru pro cestující a použít nouzové osvětlení. Při stání v zastávce musí být opět zapnuto hlavní osvětlení</w:t>
      </w:r>
    </w:p>
    <w:p w14:paraId="5557D00C" w14:textId="164CEAA8" w:rsidR="000977CD" w:rsidRPr="00456A0D" w:rsidRDefault="000977CD" w:rsidP="000F0CEA">
      <w:pPr>
        <w:spacing w:line="360" w:lineRule="auto"/>
        <w:ind w:firstLine="284"/>
        <w:jc w:val="both"/>
        <w:rPr>
          <w:rFonts w:ascii="Arial" w:hAnsi="Arial" w:cs="Arial"/>
        </w:rPr>
      </w:pPr>
      <w:r w:rsidRPr="00456A0D">
        <w:rPr>
          <w:rFonts w:ascii="Arial" w:hAnsi="Arial" w:cs="Arial"/>
        </w:rPr>
        <w:t>Jakýkoliv polep oken, vyjma vymezeného prostoru zadního čela vozidla</w:t>
      </w:r>
      <w:r w:rsidRPr="00456A0D">
        <w:rPr>
          <w:rStyle w:val="Znakapoznpodarou"/>
          <w:rFonts w:ascii="Arial" w:hAnsi="Arial" w:cs="Arial"/>
        </w:rPr>
        <w:footnoteReference w:id="16"/>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4438C5">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91EACAF" w14:textId="59DCA39C" w:rsidR="000977CD" w:rsidRPr="00B717F0" w:rsidRDefault="000977CD" w:rsidP="000F0CEA">
      <w:pPr>
        <w:pStyle w:val="Nadpis2"/>
        <w:rPr>
          <w:rFonts w:ascii="Arial" w:hAnsi="Arial" w:cs="Arial"/>
          <w:color w:val="auto"/>
        </w:rPr>
      </w:pPr>
      <w:bookmarkStart w:id="97" w:name="_Toc6386413"/>
      <w:bookmarkStart w:id="98" w:name="_Toc132955313"/>
      <w:r w:rsidRPr="00B717F0">
        <w:rPr>
          <w:rFonts w:ascii="Arial" w:hAnsi="Arial" w:cs="Arial"/>
          <w:color w:val="auto"/>
        </w:rPr>
        <w:t>Čistota vozidel</w:t>
      </w:r>
      <w:bookmarkEnd w:id="97"/>
      <w:bookmarkEnd w:id="98"/>
    </w:p>
    <w:p w14:paraId="28D3A1FF" w14:textId="730B87CF" w:rsidR="000977CD" w:rsidRPr="00456A0D" w:rsidRDefault="000977CD" w:rsidP="000F0CEA">
      <w:pPr>
        <w:spacing w:before="120" w:after="120" w:line="360" w:lineRule="auto"/>
        <w:ind w:firstLine="284"/>
        <w:jc w:val="both"/>
        <w:rPr>
          <w:rFonts w:ascii="Arial" w:hAnsi="Arial" w:cs="Arial"/>
        </w:rPr>
      </w:pPr>
      <w:r w:rsidRPr="00456A0D">
        <w:rPr>
          <w:rFonts w:ascii="Arial" w:hAnsi="Arial" w:cs="Arial"/>
        </w:rPr>
        <w:t xml:space="preserve">Dopravce je povinen zajistit, aby interiér a exteriér vozidel provozovaných v rámci </w:t>
      </w:r>
      <w:r w:rsidR="00946ABE">
        <w:rPr>
          <w:rFonts w:ascii="Arial" w:hAnsi="Arial" w:cs="Arial"/>
        </w:rPr>
        <w:t xml:space="preserve">IDS </w:t>
      </w:r>
      <w:r w:rsidRPr="00456A0D">
        <w:rPr>
          <w:rFonts w:ascii="Arial" w:hAnsi="Arial" w:cs="Arial"/>
        </w:rPr>
        <w:t>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6118A115" w:rsidR="000977CD" w:rsidRPr="00B717F0" w:rsidRDefault="000977CD" w:rsidP="000F0CEA">
      <w:pPr>
        <w:pStyle w:val="Nadpis2"/>
        <w:rPr>
          <w:rFonts w:ascii="Arial" w:hAnsi="Arial" w:cs="Arial"/>
          <w:color w:val="auto"/>
        </w:rPr>
      </w:pPr>
      <w:bookmarkStart w:id="99" w:name="_Toc6386414"/>
      <w:bookmarkStart w:id="100" w:name="_Ref61246711"/>
      <w:bookmarkStart w:id="101" w:name="_Toc132955314"/>
      <w:r w:rsidRPr="00B717F0">
        <w:rPr>
          <w:rFonts w:ascii="Arial" w:hAnsi="Arial" w:cs="Arial"/>
          <w:color w:val="auto"/>
        </w:rPr>
        <w:t>Technický stav a průměrné stáří vozidel</w:t>
      </w:r>
      <w:bookmarkEnd w:id="99"/>
      <w:bookmarkEnd w:id="100"/>
      <w:bookmarkEnd w:id="101"/>
    </w:p>
    <w:p w14:paraId="7B20DDDA" w14:textId="4503AB4F" w:rsidR="000977CD" w:rsidRPr="00456A0D" w:rsidRDefault="000977CD" w:rsidP="000F0CEA">
      <w:pPr>
        <w:spacing w:before="120" w:after="120" w:line="360" w:lineRule="auto"/>
        <w:ind w:firstLine="284"/>
        <w:jc w:val="both"/>
        <w:rPr>
          <w:rFonts w:ascii="Arial" w:hAnsi="Arial" w:cs="Arial"/>
        </w:rPr>
      </w:pPr>
      <w:r w:rsidRPr="00456A0D">
        <w:rPr>
          <w:rFonts w:ascii="Arial" w:hAnsi="Arial" w:cs="Arial"/>
        </w:rPr>
        <w:t xml:space="preserve">Veškerá vozidla v systému </w:t>
      </w:r>
      <w:r w:rsidR="00DB78B6">
        <w:rPr>
          <w:rFonts w:ascii="Arial" w:hAnsi="Arial" w:cs="Arial"/>
        </w:rPr>
        <w:t xml:space="preserve">IDS </w:t>
      </w:r>
      <w:r w:rsidRPr="00456A0D">
        <w:rPr>
          <w:rFonts w:ascii="Arial" w:hAnsi="Arial" w:cs="Arial"/>
        </w:rPr>
        <w:t>VDV musí být v dobrém technickém stavu, s platnou technickou kontrolou a musí splňovat všechny související zákonné normy. Vozidla musí být v takovém stavu, aby cestující nebyli obtěžováni hlukem, zápachem nebo vibracemi vyššími</w:t>
      </w:r>
      <w:r w:rsidR="00E5627D">
        <w:rPr>
          <w:rFonts w:ascii="Arial" w:hAnsi="Arial" w:cs="Arial"/>
        </w:rPr>
        <w:t>,</w:t>
      </w:r>
      <w:r w:rsidRPr="00456A0D">
        <w:rPr>
          <w:rFonts w:ascii="Arial" w:hAnsi="Arial" w:cs="Arial"/>
        </w:rPr>
        <w:t xml:space="preserve"> než je u daného typu vozidla obvyklé. </w:t>
      </w:r>
    </w:p>
    <w:p w14:paraId="36EBF4D9" w14:textId="18087199" w:rsidR="000977CD" w:rsidRDefault="000977CD" w:rsidP="000F0CEA">
      <w:pPr>
        <w:spacing w:before="240" w:line="360" w:lineRule="auto"/>
        <w:jc w:val="both"/>
        <w:rPr>
          <w:rFonts w:ascii="Arial" w:hAnsi="Arial" w:cs="Arial"/>
        </w:rPr>
      </w:pPr>
      <w:r w:rsidRPr="00456A0D">
        <w:rPr>
          <w:rFonts w:ascii="Arial" w:hAnsi="Arial" w:cs="Arial"/>
        </w:rPr>
        <w:t>Průměrné stáří vozidel, nesmí být dle údajů v technických průkazech v žádném okamžiku průběhu plnění smlouvy vyšší než 9 let</w:t>
      </w:r>
      <w:r w:rsidR="00114E51">
        <w:rPr>
          <w:rFonts w:ascii="Arial" w:hAnsi="Arial" w:cs="Arial"/>
        </w:rPr>
        <w:t>, pakliže se dopravce dle přílohy č. 4 smlouvy nezavázal k dodržování maximálního průměrného stáří vozového parku 84 měsíců.</w:t>
      </w:r>
      <w:r w:rsidRPr="00456A0D">
        <w:rPr>
          <w:rFonts w:ascii="Arial" w:hAnsi="Arial" w:cs="Arial"/>
        </w:rPr>
        <w:t xml:space="preserve"> Žádné z turnusově nasazených vozidel</w:t>
      </w:r>
      <w:r w:rsidR="008B27E1">
        <w:rPr>
          <w:rFonts w:ascii="Arial" w:hAnsi="Arial" w:cs="Arial"/>
        </w:rPr>
        <w:t xml:space="preserve"> (mezi ně se nepočítají vozidla provozní a operativní zálohy)</w:t>
      </w:r>
      <w:r w:rsidRPr="00456A0D">
        <w:rPr>
          <w:rFonts w:ascii="Arial" w:hAnsi="Arial" w:cs="Arial"/>
        </w:rPr>
        <w:t xml:space="preserve"> nesmí být dle údajů zapsaných v technickém průkazu starší 12 let, s výjimkou nasazení záložních vozidel, kde maximální stáří vozidla nesmí překročit 15 roků</w:t>
      </w:r>
      <w:r w:rsidR="00611F86">
        <w:rPr>
          <w:rStyle w:val="Znakapoznpodarou"/>
          <w:rFonts w:ascii="Arial" w:hAnsi="Arial" w:cs="Arial"/>
        </w:rPr>
        <w:footnoteReference w:id="17"/>
      </w:r>
      <w:r w:rsidRPr="00456A0D">
        <w:rPr>
          <w:rFonts w:ascii="Arial" w:hAnsi="Arial" w:cs="Arial"/>
        </w:rPr>
        <w:t>.</w:t>
      </w:r>
    </w:p>
    <w:p w14:paraId="7CB58DF2" w14:textId="4B9630F5" w:rsidR="005146A8" w:rsidRPr="00456A0D" w:rsidRDefault="005146A8" w:rsidP="000F0CEA">
      <w:pPr>
        <w:spacing w:before="240" w:line="360" w:lineRule="auto"/>
        <w:jc w:val="both"/>
        <w:rPr>
          <w:rFonts w:ascii="Arial" w:hAnsi="Arial" w:cs="Arial"/>
        </w:rPr>
      </w:pPr>
      <w:r w:rsidRPr="005146A8">
        <w:rPr>
          <w:rFonts w:ascii="Arial" w:hAnsi="Arial" w:cs="Arial"/>
        </w:rPr>
        <w:t xml:space="preserve">Pokud se </w:t>
      </w:r>
      <w:r>
        <w:rPr>
          <w:rFonts w:ascii="Arial" w:hAnsi="Arial" w:cs="Arial"/>
        </w:rPr>
        <w:t>d</w:t>
      </w:r>
      <w:r w:rsidRPr="005146A8">
        <w:rPr>
          <w:rFonts w:ascii="Arial" w:hAnsi="Arial" w:cs="Arial"/>
        </w:rPr>
        <w:t xml:space="preserve">opravce rozhodne poskytovat </w:t>
      </w:r>
      <w:r>
        <w:rPr>
          <w:rFonts w:ascii="Arial" w:hAnsi="Arial" w:cs="Arial"/>
        </w:rPr>
        <w:t>v</w:t>
      </w:r>
      <w:r w:rsidRPr="005146A8">
        <w:rPr>
          <w:rFonts w:ascii="Arial" w:hAnsi="Arial" w:cs="Arial"/>
        </w:rPr>
        <w:t xml:space="preserve">eřejnou službu na základě </w:t>
      </w:r>
      <w:r>
        <w:rPr>
          <w:rFonts w:ascii="Arial" w:hAnsi="Arial" w:cs="Arial"/>
        </w:rPr>
        <w:t>s</w:t>
      </w:r>
      <w:r w:rsidRPr="005146A8">
        <w:rPr>
          <w:rFonts w:ascii="Arial" w:hAnsi="Arial" w:cs="Arial"/>
        </w:rPr>
        <w:t>mlouvy uzavřené</w:t>
      </w:r>
      <w:r>
        <w:rPr>
          <w:rFonts w:ascii="Arial" w:hAnsi="Arial" w:cs="Arial"/>
        </w:rPr>
        <w:t xml:space="preserve"> </w:t>
      </w:r>
      <w:r w:rsidRPr="005146A8">
        <w:rPr>
          <w:rFonts w:ascii="Arial" w:hAnsi="Arial" w:cs="Arial"/>
        </w:rPr>
        <w:t xml:space="preserve">s </w:t>
      </w:r>
      <w:r>
        <w:rPr>
          <w:rFonts w:ascii="Arial" w:hAnsi="Arial" w:cs="Arial"/>
        </w:rPr>
        <w:t>o</w:t>
      </w:r>
      <w:r w:rsidRPr="005146A8">
        <w:rPr>
          <w:rFonts w:ascii="Arial" w:hAnsi="Arial" w:cs="Arial"/>
        </w:rPr>
        <w:t xml:space="preserve">bjednatelem takovým </w:t>
      </w:r>
      <w:r>
        <w:rPr>
          <w:rFonts w:ascii="Arial" w:hAnsi="Arial" w:cs="Arial"/>
        </w:rPr>
        <w:t>v</w:t>
      </w:r>
      <w:r w:rsidRPr="005146A8">
        <w:rPr>
          <w:rFonts w:ascii="Arial" w:hAnsi="Arial" w:cs="Arial"/>
        </w:rPr>
        <w:t xml:space="preserve">ozovým parkem, který byl při zahájení plnění </w:t>
      </w:r>
      <w:r>
        <w:rPr>
          <w:rFonts w:ascii="Arial" w:hAnsi="Arial" w:cs="Arial"/>
        </w:rPr>
        <w:t>s</w:t>
      </w:r>
      <w:r w:rsidRPr="005146A8">
        <w:rPr>
          <w:rFonts w:ascii="Arial" w:hAnsi="Arial" w:cs="Arial"/>
        </w:rPr>
        <w:t>mlouvy nový</w:t>
      </w:r>
      <w:r>
        <w:rPr>
          <w:rFonts w:ascii="Arial" w:hAnsi="Arial" w:cs="Arial"/>
        </w:rPr>
        <w:t xml:space="preserve"> </w:t>
      </w:r>
      <w:r w:rsidR="00176969">
        <w:rPr>
          <w:rFonts w:ascii="Arial" w:hAnsi="Arial" w:cs="Arial"/>
        </w:rPr>
        <w:t xml:space="preserve">(tj. </w:t>
      </w:r>
      <w:r w:rsidR="00176969">
        <w:rPr>
          <w:rFonts w:ascii="Arial" w:hAnsi="Arial" w:cs="Arial"/>
        </w:rPr>
        <w:lastRenderedPageBreak/>
        <w:t xml:space="preserve">všechna vozidla </w:t>
      </w:r>
      <w:r w:rsidR="008B27E1">
        <w:rPr>
          <w:rFonts w:ascii="Arial" w:hAnsi="Arial" w:cs="Arial"/>
        </w:rPr>
        <w:t xml:space="preserve">vyjma </w:t>
      </w:r>
      <w:r w:rsidR="007A5556">
        <w:rPr>
          <w:rFonts w:ascii="Arial" w:hAnsi="Arial" w:cs="Arial"/>
        </w:rPr>
        <w:t xml:space="preserve">vozidel </w:t>
      </w:r>
      <w:r w:rsidR="00176969">
        <w:rPr>
          <w:rFonts w:ascii="Arial" w:hAnsi="Arial" w:cs="Arial"/>
        </w:rPr>
        <w:t>provozní a operativní zálohy)</w:t>
      </w:r>
      <w:r w:rsidRPr="005146A8">
        <w:rPr>
          <w:rFonts w:ascii="Arial" w:hAnsi="Arial" w:cs="Arial"/>
        </w:rPr>
        <w:t xml:space="preserve">, a </w:t>
      </w:r>
      <w:r w:rsidR="009B3D51" w:rsidRPr="009B3D51">
        <w:rPr>
          <w:rFonts w:ascii="Arial" w:hAnsi="Arial" w:cs="Arial"/>
        </w:rPr>
        <w:t xml:space="preserve">nejde-li po dobu nezbytně nutnou o použití </w:t>
      </w:r>
      <w:r w:rsidR="008B27E1">
        <w:rPr>
          <w:rFonts w:ascii="Arial" w:hAnsi="Arial" w:cs="Arial"/>
        </w:rPr>
        <w:t>vozidla provozní a operativní zálohy</w:t>
      </w:r>
      <w:r w:rsidRPr="005146A8">
        <w:rPr>
          <w:rFonts w:ascii="Arial" w:hAnsi="Arial" w:cs="Arial"/>
        </w:rPr>
        <w:t xml:space="preserve">, potom nesmí průměrné stáří </w:t>
      </w:r>
      <w:r w:rsidR="007A5556">
        <w:rPr>
          <w:rFonts w:ascii="Arial" w:hAnsi="Arial" w:cs="Arial"/>
        </w:rPr>
        <w:t>vozidel</w:t>
      </w:r>
      <w:r w:rsidRPr="005146A8">
        <w:rPr>
          <w:rFonts w:ascii="Arial" w:hAnsi="Arial" w:cs="Arial"/>
        </w:rPr>
        <w:t xml:space="preserve"> </w:t>
      </w:r>
      <w:r w:rsidR="007A5556">
        <w:rPr>
          <w:rFonts w:ascii="Arial" w:hAnsi="Arial" w:cs="Arial"/>
        </w:rPr>
        <w:t>(</w:t>
      </w:r>
      <w:r w:rsidR="009B3D51">
        <w:rPr>
          <w:rFonts w:ascii="Arial" w:hAnsi="Arial" w:cs="Arial"/>
        </w:rPr>
        <w:t>včetně vozidel provozní a operativní zálohy</w:t>
      </w:r>
      <w:r w:rsidR="007A5556">
        <w:rPr>
          <w:rFonts w:ascii="Arial" w:hAnsi="Arial" w:cs="Arial"/>
        </w:rPr>
        <w:t>)</w:t>
      </w:r>
      <w:r w:rsidRPr="005146A8">
        <w:rPr>
          <w:rFonts w:ascii="Arial" w:hAnsi="Arial" w:cs="Arial"/>
        </w:rPr>
        <w:t xml:space="preserve"> použitých</w:t>
      </w:r>
      <w:r>
        <w:rPr>
          <w:rFonts w:ascii="Arial" w:hAnsi="Arial" w:cs="Arial"/>
        </w:rPr>
        <w:t xml:space="preserve"> </w:t>
      </w:r>
      <w:r w:rsidRPr="005146A8">
        <w:rPr>
          <w:rFonts w:ascii="Arial" w:hAnsi="Arial" w:cs="Arial"/>
        </w:rPr>
        <w:t xml:space="preserve">k plnění </w:t>
      </w:r>
      <w:r w:rsidR="00D42FEF">
        <w:rPr>
          <w:rFonts w:ascii="Arial" w:hAnsi="Arial" w:cs="Arial"/>
        </w:rPr>
        <w:t>s</w:t>
      </w:r>
      <w:r w:rsidRPr="005146A8">
        <w:rPr>
          <w:rFonts w:ascii="Arial" w:hAnsi="Arial" w:cs="Arial"/>
        </w:rPr>
        <w:t xml:space="preserve">mlouvy přesáhnout </w:t>
      </w:r>
      <w:r w:rsidRPr="000717AE">
        <w:rPr>
          <w:rFonts w:ascii="Arial" w:hAnsi="Arial" w:cs="Arial"/>
        </w:rPr>
        <w:t>11 let</w:t>
      </w:r>
      <w:r w:rsidRPr="005146A8">
        <w:rPr>
          <w:rFonts w:ascii="Arial" w:hAnsi="Arial" w:cs="Arial"/>
          <w:b/>
          <w:bCs/>
        </w:rPr>
        <w:t xml:space="preserve"> </w:t>
      </w:r>
      <w:r w:rsidRPr="005146A8">
        <w:rPr>
          <w:rFonts w:ascii="Arial" w:hAnsi="Arial" w:cs="Arial"/>
        </w:rPr>
        <w:t>(</w:t>
      </w:r>
      <w:proofErr w:type="spellStart"/>
      <w:r w:rsidRPr="005146A8">
        <w:rPr>
          <w:rFonts w:ascii="Arial" w:hAnsi="Arial" w:cs="Arial"/>
        </w:rPr>
        <w:t>ust</w:t>
      </w:r>
      <w:proofErr w:type="spellEnd"/>
      <w:r w:rsidRPr="005146A8">
        <w:rPr>
          <w:rFonts w:ascii="Arial" w:hAnsi="Arial" w:cs="Arial"/>
        </w:rPr>
        <w:t>. § 3 odst. 2) nařízení vlády č. 63/2011 Sb., o</w:t>
      </w:r>
      <w:r>
        <w:rPr>
          <w:rFonts w:ascii="Arial" w:hAnsi="Arial" w:cs="Arial"/>
        </w:rPr>
        <w:t xml:space="preserve"> </w:t>
      </w:r>
      <w:r w:rsidRPr="005146A8">
        <w:rPr>
          <w:rFonts w:ascii="Arial" w:hAnsi="Arial" w:cs="Arial"/>
        </w:rPr>
        <w:t>stanovení minimálních hodnot a ukazatelů standardů kvality a bezpečnosti a o způsobu</w:t>
      </w:r>
      <w:r>
        <w:rPr>
          <w:rFonts w:ascii="Arial" w:hAnsi="Arial" w:cs="Arial"/>
        </w:rPr>
        <w:t xml:space="preserve"> </w:t>
      </w:r>
      <w:r w:rsidRPr="005146A8">
        <w:rPr>
          <w:rFonts w:ascii="Arial" w:hAnsi="Arial" w:cs="Arial"/>
        </w:rPr>
        <w:t>jejich prokazování v souvislosti s poskytováním veřejných služeb v přepravě cestujících, ve</w:t>
      </w:r>
      <w:r>
        <w:rPr>
          <w:rFonts w:ascii="Arial" w:hAnsi="Arial" w:cs="Arial"/>
        </w:rPr>
        <w:t xml:space="preserve"> </w:t>
      </w:r>
      <w:r w:rsidRPr="005146A8">
        <w:rPr>
          <w:rFonts w:ascii="Arial" w:hAnsi="Arial" w:cs="Arial"/>
        </w:rPr>
        <w:t xml:space="preserve">znění pozdějších předpisů. Za nová vozidla se </w:t>
      </w:r>
      <w:r w:rsidR="0010340B">
        <w:rPr>
          <w:rFonts w:ascii="Arial" w:hAnsi="Arial" w:cs="Arial"/>
        </w:rPr>
        <w:t xml:space="preserve">pro tyto účely </w:t>
      </w:r>
      <w:r w:rsidRPr="005146A8">
        <w:rPr>
          <w:rFonts w:ascii="Arial" w:hAnsi="Arial" w:cs="Arial"/>
        </w:rPr>
        <w:t>považují vozidla pořízená za účelem plnění</w:t>
      </w:r>
      <w:r>
        <w:rPr>
          <w:rFonts w:ascii="Arial" w:hAnsi="Arial" w:cs="Arial"/>
        </w:rPr>
        <w:t xml:space="preserve"> </w:t>
      </w:r>
      <w:r w:rsidR="00D42FEF">
        <w:rPr>
          <w:rFonts w:ascii="Arial" w:hAnsi="Arial" w:cs="Arial"/>
        </w:rPr>
        <w:t>s</w:t>
      </w:r>
      <w:r w:rsidRPr="005146A8">
        <w:rPr>
          <w:rFonts w:ascii="Arial" w:hAnsi="Arial" w:cs="Arial"/>
        </w:rPr>
        <w:t xml:space="preserve">mlouvy uzavřené s </w:t>
      </w:r>
      <w:r w:rsidR="00D42FEF">
        <w:rPr>
          <w:rFonts w:ascii="Arial" w:hAnsi="Arial" w:cs="Arial"/>
        </w:rPr>
        <w:t>o</w:t>
      </w:r>
      <w:r w:rsidRPr="005146A8">
        <w:rPr>
          <w:rFonts w:ascii="Arial" w:hAnsi="Arial" w:cs="Arial"/>
        </w:rPr>
        <w:t>bjednatelem, která dosud nebyla žádným způsobem provozována</w:t>
      </w:r>
      <w:r>
        <w:rPr>
          <w:rFonts w:ascii="Arial" w:hAnsi="Arial" w:cs="Arial"/>
        </w:rPr>
        <w:t xml:space="preserve"> </w:t>
      </w:r>
      <w:r w:rsidRPr="005146A8">
        <w:rPr>
          <w:rFonts w:ascii="Arial" w:hAnsi="Arial" w:cs="Arial"/>
        </w:rPr>
        <w:t>v České republice ani v jiném státě ani nebyla používána ke zkušebním či předváděcím</w:t>
      </w:r>
      <w:r>
        <w:rPr>
          <w:rFonts w:ascii="Arial" w:hAnsi="Arial" w:cs="Arial"/>
        </w:rPr>
        <w:t xml:space="preserve"> </w:t>
      </w:r>
      <w:r w:rsidRPr="005146A8">
        <w:rPr>
          <w:rFonts w:ascii="Arial" w:hAnsi="Arial" w:cs="Arial"/>
        </w:rPr>
        <w:t xml:space="preserve">účelům. V případě obnovy </w:t>
      </w:r>
      <w:r w:rsidR="00D42FEF">
        <w:rPr>
          <w:rFonts w:ascii="Arial" w:hAnsi="Arial" w:cs="Arial"/>
        </w:rPr>
        <w:t>vozidel</w:t>
      </w:r>
      <w:r w:rsidRPr="005146A8">
        <w:rPr>
          <w:rFonts w:ascii="Arial" w:hAnsi="Arial" w:cs="Arial"/>
        </w:rPr>
        <w:t xml:space="preserve"> během plnění </w:t>
      </w:r>
      <w:r w:rsidR="00D42FEF">
        <w:rPr>
          <w:rFonts w:ascii="Arial" w:hAnsi="Arial" w:cs="Arial"/>
        </w:rPr>
        <w:t>s</w:t>
      </w:r>
      <w:r w:rsidRPr="005146A8">
        <w:rPr>
          <w:rFonts w:ascii="Arial" w:hAnsi="Arial" w:cs="Arial"/>
        </w:rPr>
        <w:t>mlouvy musí nově pořízené</w:t>
      </w:r>
      <w:r>
        <w:rPr>
          <w:rFonts w:ascii="Arial" w:hAnsi="Arial" w:cs="Arial"/>
        </w:rPr>
        <w:t xml:space="preserve"> </w:t>
      </w:r>
      <w:r w:rsidRPr="005146A8">
        <w:rPr>
          <w:rFonts w:ascii="Arial" w:hAnsi="Arial" w:cs="Arial"/>
        </w:rPr>
        <w:t>vozidlo být stejně staré nebo mladší než nahrazované vozidlo. O</w:t>
      </w:r>
      <w:r w:rsidR="00114E51">
        <w:rPr>
          <w:rFonts w:ascii="Arial" w:hAnsi="Arial" w:cs="Arial"/>
        </w:rPr>
        <w:t> </w:t>
      </w:r>
      <w:r w:rsidRPr="005146A8">
        <w:rPr>
          <w:rFonts w:ascii="Arial" w:hAnsi="Arial" w:cs="Arial"/>
        </w:rPr>
        <w:t>této</w:t>
      </w:r>
      <w:r>
        <w:rPr>
          <w:rFonts w:ascii="Arial" w:hAnsi="Arial" w:cs="Arial"/>
        </w:rPr>
        <w:t xml:space="preserve"> </w:t>
      </w:r>
      <w:r w:rsidRPr="005146A8">
        <w:rPr>
          <w:rFonts w:ascii="Arial" w:hAnsi="Arial" w:cs="Arial"/>
        </w:rPr>
        <w:t xml:space="preserve">skutečnosti je </w:t>
      </w:r>
      <w:r w:rsidR="00D42FEF">
        <w:rPr>
          <w:rFonts w:ascii="Arial" w:hAnsi="Arial" w:cs="Arial"/>
        </w:rPr>
        <w:t>d</w:t>
      </w:r>
      <w:r w:rsidRPr="005146A8">
        <w:rPr>
          <w:rFonts w:ascii="Arial" w:hAnsi="Arial" w:cs="Arial"/>
        </w:rPr>
        <w:t xml:space="preserve">opravce povinen neprodleně informovat </w:t>
      </w:r>
      <w:r w:rsidR="00D42FEF">
        <w:rPr>
          <w:rFonts w:ascii="Arial" w:hAnsi="Arial" w:cs="Arial"/>
        </w:rPr>
        <w:t>o</w:t>
      </w:r>
      <w:r w:rsidRPr="005146A8">
        <w:rPr>
          <w:rFonts w:ascii="Arial" w:hAnsi="Arial" w:cs="Arial"/>
        </w:rPr>
        <w:t>bjednatele.</w:t>
      </w:r>
    </w:p>
    <w:p w14:paraId="144A1A2D" w14:textId="6638664F" w:rsidR="000977CD" w:rsidRPr="00456A0D" w:rsidRDefault="000977CD" w:rsidP="000F0CEA">
      <w:pPr>
        <w:spacing w:before="240" w:line="360" w:lineRule="auto"/>
        <w:jc w:val="both"/>
        <w:rPr>
          <w:rFonts w:ascii="Arial" w:hAnsi="Arial" w:cs="Arial"/>
        </w:rPr>
      </w:pPr>
      <w:r w:rsidRPr="00F22348">
        <w:rPr>
          <w:rFonts w:ascii="Arial" w:hAnsi="Arial" w:cs="Arial"/>
        </w:rPr>
        <w:t>Obnova vozového parku je možná pouze novými vozy nebo vozy mladšími 2 let od data první registrace (umožnění zapojení předváděcích vozidel apod.). V případě závažných důvodů pro předčasné vyřazení vozidla (vážná nehoda, požár, odcizení) je možno dočasně se souhlasem objednatele nahradit vyřazené vozidlo po dobu ma</w:t>
      </w:r>
      <w:r w:rsidR="00252B18" w:rsidRPr="00F22348">
        <w:rPr>
          <w:rFonts w:ascii="Arial" w:hAnsi="Arial" w:cs="Arial"/>
        </w:rPr>
        <w:t xml:space="preserve">x. 12 měsíců i vozidlem starším, jehož stáří během provozu v </w:t>
      </w:r>
      <w:r w:rsidR="0073380B">
        <w:rPr>
          <w:rFonts w:ascii="Arial" w:hAnsi="Arial" w:cs="Arial"/>
        </w:rPr>
        <w:t xml:space="preserve">IDS </w:t>
      </w:r>
      <w:r w:rsidR="00252B18" w:rsidRPr="00F22348">
        <w:rPr>
          <w:rFonts w:ascii="Arial" w:hAnsi="Arial" w:cs="Arial"/>
        </w:rPr>
        <w:t>VDV však nepřesáhne 15 let</w:t>
      </w:r>
      <w:r w:rsidR="00B056E7">
        <w:rPr>
          <w:rFonts w:ascii="Arial" w:hAnsi="Arial" w:cs="Arial"/>
        </w:rPr>
        <w:t>.</w:t>
      </w:r>
    </w:p>
    <w:p w14:paraId="76F225B7" w14:textId="0F7D4620" w:rsidR="00252B18" w:rsidRPr="00B717F0" w:rsidRDefault="00252B18" w:rsidP="000F0CEA">
      <w:pPr>
        <w:pStyle w:val="Nadpis2"/>
        <w:rPr>
          <w:rFonts w:ascii="Arial" w:hAnsi="Arial" w:cs="Arial"/>
          <w:color w:val="auto"/>
        </w:rPr>
      </w:pPr>
      <w:bookmarkStart w:id="102" w:name="_Toc6386415"/>
      <w:bookmarkStart w:id="103" w:name="_Toc132955315"/>
      <w:r w:rsidRPr="00B717F0">
        <w:rPr>
          <w:rFonts w:ascii="Arial" w:hAnsi="Arial" w:cs="Arial"/>
          <w:color w:val="auto"/>
        </w:rPr>
        <w:t>Certifikace vozidel a vybavení</w:t>
      </w:r>
      <w:bookmarkEnd w:id="102"/>
      <w:bookmarkEnd w:id="103"/>
    </w:p>
    <w:p w14:paraId="429DDE82" w14:textId="74E6AB57" w:rsidR="00252B18" w:rsidRPr="00456A0D" w:rsidRDefault="00252B18"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Veškerá vozidla a jejich vybavení podléhají před uvedením do provozu v rámci systému </w:t>
      </w:r>
      <w:r w:rsidR="0073380B">
        <w:rPr>
          <w:rFonts w:ascii="Arial" w:hAnsi="Arial" w:cs="Arial"/>
          <w:shd w:val="clear" w:color="auto" w:fill="FFFFFF"/>
        </w:rPr>
        <w:t xml:space="preserve">IDS </w:t>
      </w:r>
      <w:r w:rsidRPr="00456A0D">
        <w:rPr>
          <w:rFonts w:ascii="Arial" w:hAnsi="Arial" w:cs="Arial"/>
          <w:shd w:val="clear" w:color="auto" w:fill="FFFFFF"/>
        </w:rPr>
        <w:t xml:space="preserve">VDV certifikaci objednatelem. Dopravce nesmí v rámci systému </w:t>
      </w:r>
      <w:r w:rsidR="0073380B">
        <w:rPr>
          <w:rFonts w:ascii="Arial" w:hAnsi="Arial" w:cs="Arial"/>
          <w:shd w:val="clear" w:color="auto" w:fill="FFFFFF"/>
        </w:rPr>
        <w:t xml:space="preserve">IDS </w:t>
      </w:r>
      <w:r w:rsidRPr="00456A0D">
        <w:rPr>
          <w:rFonts w:ascii="Arial" w:hAnsi="Arial" w:cs="Arial"/>
          <w:shd w:val="clear" w:color="auto" w:fill="FFFFFF"/>
        </w:rPr>
        <w:t xml:space="preserve">VDV provozovat vozidlo a jeho vybavení, které nebylo objednatelem certifikováno. Proces certifikace především ověřuje kompatibilitu vozidla a jeho vybavení s Technickými a provozními standardy, zařízeními a systémy provozovanými v systému </w:t>
      </w:r>
      <w:r w:rsidR="00F12BB3">
        <w:rPr>
          <w:rFonts w:ascii="Arial" w:hAnsi="Arial" w:cs="Arial"/>
          <w:shd w:val="clear" w:color="auto" w:fill="FFFFFF"/>
        </w:rPr>
        <w:t xml:space="preserve">IDS </w:t>
      </w:r>
      <w:r w:rsidRPr="00456A0D">
        <w:rPr>
          <w:rFonts w:ascii="Arial" w:hAnsi="Arial" w:cs="Arial"/>
          <w:shd w:val="clear" w:color="auto" w:fill="FFFFFF"/>
        </w:rPr>
        <w:t>VDV. Pokud není zajištěna úplná kompatibilita, certifikát nelze vydat.</w:t>
      </w:r>
    </w:p>
    <w:p w14:paraId="3D6DF2F9" w14:textId="3C27B91D" w:rsidR="00252B18" w:rsidRPr="00456A0D" w:rsidRDefault="00252B18"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Před tím, než vozidlo začne zabezpečovat dopravu na linkách </w:t>
      </w:r>
      <w:r w:rsidR="00F12BB3">
        <w:rPr>
          <w:rFonts w:ascii="Arial" w:hAnsi="Arial" w:cs="Arial"/>
          <w:shd w:val="clear" w:color="auto" w:fill="FFFFFF"/>
        </w:rPr>
        <w:t xml:space="preserve">IDS </w:t>
      </w:r>
      <w:r w:rsidRPr="00456A0D">
        <w:rPr>
          <w:rFonts w:ascii="Arial" w:hAnsi="Arial" w:cs="Arial"/>
          <w:shd w:val="clear" w:color="auto" w:fill="FFFFFF"/>
        </w:rPr>
        <w:t xml:space="preserve">VDV, dopravce požádá objednatele o vydání certifikátu na vozidlo a jeho vybavení. Současně zašle objednateli v písemné nebo elektronické podobě informaci dokladující úplnost a funkčnost požadovaného vybavení vozidla – seznam veškerých relevantních údajů týkajících se vozidla a jeho vybavení, s uvedením důležitých čísel zařízení, např. čísla pokladny, čísla modulu sledování polohy, apod. Zástupce objednatele na dohodnutém místě (zpravidla v místě provozovny dopravce, či odstavném parkovacím místě vozidel) prověří soulad vozidla a jeho vybavení s Technickými a provozními standardy </w:t>
      </w:r>
      <w:r w:rsidR="00F12BB3">
        <w:rPr>
          <w:rFonts w:ascii="Arial" w:hAnsi="Arial" w:cs="Arial"/>
          <w:shd w:val="clear" w:color="auto" w:fill="FFFFFF"/>
        </w:rPr>
        <w:t xml:space="preserve">IDS </w:t>
      </w:r>
      <w:r w:rsidRPr="00456A0D">
        <w:rPr>
          <w:rFonts w:ascii="Arial" w:hAnsi="Arial" w:cs="Arial"/>
          <w:shd w:val="clear" w:color="auto" w:fill="FFFFFF"/>
        </w:rPr>
        <w:t xml:space="preserve">VDV a provede fotodokumentaci. Pokud </w:t>
      </w:r>
      <w:r w:rsidR="009E1818">
        <w:rPr>
          <w:rFonts w:ascii="Arial" w:hAnsi="Arial" w:cs="Arial"/>
          <w:shd w:val="clear" w:color="auto" w:fill="FFFFFF"/>
        </w:rPr>
        <w:t xml:space="preserve">shledá závady, stanoví přiměřenou lhůtu pro jejich odstranění. Pokud </w:t>
      </w:r>
      <w:r w:rsidRPr="00456A0D">
        <w:rPr>
          <w:rFonts w:ascii="Arial" w:hAnsi="Arial" w:cs="Arial"/>
          <w:shd w:val="clear" w:color="auto" w:fill="FFFFFF"/>
        </w:rPr>
        <w:t xml:space="preserve">neshledá závady, vydá do 10 pracovních dnů certifikát o kompatibilitě vozidla s Technickými a provozními standardy </w:t>
      </w:r>
      <w:r w:rsidR="00F12BB3">
        <w:rPr>
          <w:rFonts w:ascii="Arial" w:hAnsi="Arial" w:cs="Arial"/>
          <w:shd w:val="clear" w:color="auto" w:fill="FFFFFF"/>
        </w:rPr>
        <w:t xml:space="preserve">IDS </w:t>
      </w:r>
      <w:r w:rsidRPr="00456A0D">
        <w:rPr>
          <w:rFonts w:ascii="Arial" w:hAnsi="Arial" w:cs="Arial"/>
          <w:shd w:val="clear" w:color="auto" w:fill="FFFFFF"/>
        </w:rPr>
        <w:t xml:space="preserve">VDV. V rámci certifikace vozidel je možno vydat i hromadný certifikát pro určitý druh vozidel a jejich vybavení. </w:t>
      </w:r>
      <w:r w:rsidRPr="00456A0D">
        <w:rPr>
          <w:rFonts w:ascii="Arial" w:hAnsi="Arial" w:cs="Arial"/>
          <w:shd w:val="clear" w:color="auto" w:fill="FFFFFF"/>
        </w:rPr>
        <w:lastRenderedPageBreak/>
        <w:t>I v případě vydávání hromadného certifikátu je však prováděna kontrola dodržení Technických a provozních standardů, včetně pořízení fotodokumentace příslušných vozidel.</w:t>
      </w:r>
    </w:p>
    <w:p w14:paraId="3E0F1AD1" w14:textId="16F9811A" w:rsidR="00252B18" w:rsidRPr="00456A0D" w:rsidRDefault="00252B18" w:rsidP="000F0CEA">
      <w:pPr>
        <w:spacing w:before="120" w:after="120" w:line="360" w:lineRule="auto"/>
        <w:ind w:firstLine="284"/>
        <w:jc w:val="both"/>
        <w:rPr>
          <w:rFonts w:ascii="Arial" w:hAnsi="Arial" w:cs="Arial"/>
          <w:i/>
          <w:shd w:val="clear" w:color="auto" w:fill="FFFFFF"/>
        </w:rPr>
      </w:pPr>
      <w:r w:rsidRPr="00456A0D">
        <w:rPr>
          <w:rFonts w:ascii="Arial" w:hAnsi="Arial" w:cs="Arial"/>
          <w:i/>
          <w:shd w:val="clear" w:color="auto" w:fill="FFFFFF"/>
        </w:rPr>
        <w:t xml:space="preserve">Poznámka: udělený certifikát může být dopravci odebrán, pokud v rámci kontrolní činnosti objednatele jsou shledány závažné závady a nedostatky na vozidle a jeho vybavení oproti požadavkům stanoveným Technickými a provozními standardy </w:t>
      </w:r>
      <w:r w:rsidR="0073380B">
        <w:rPr>
          <w:rFonts w:ascii="Arial" w:hAnsi="Arial" w:cs="Arial"/>
          <w:i/>
          <w:shd w:val="clear" w:color="auto" w:fill="FFFFFF"/>
        </w:rPr>
        <w:t xml:space="preserve">IDS </w:t>
      </w:r>
      <w:r w:rsidRPr="00456A0D">
        <w:rPr>
          <w:rFonts w:ascii="Arial" w:hAnsi="Arial" w:cs="Arial"/>
          <w:i/>
          <w:shd w:val="clear" w:color="auto" w:fill="FFFFFF"/>
        </w:rPr>
        <w:t>VDV.</w:t>
      </w:r>
    </w:p>
    <w:p w14:paraId="64848E07" w14:textId="77777777" w:rsidR="00252B18" w:rsidRPr="00456A0D" w:rsidRDefault="00252B18"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výjimečných případech, na dobu kratší než jeden měsíc, je objednatel oprávněn vhodným způsobem upravit požadavky na technické vybavení vybraných vozidel, např. pro zkušební vozidla apod.</w:t>
      </w:r>
    </w:p>
    <w:p w14:paraId="4C499508" w14:textId="28D8288B" w:rsidR="00252B18" w:rsidRPr="00456A0D" w:rsidRDefault="00252B18"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Dopravci jsou povinni bez zbytečného prodlení objednatele informovat o vozidlech zařazovaných do provozu v systému </w:t>
      </w:r>
      <w:r w:rsidR="00F12BB3">
        <w:rPr>
          <w:rFonts w:ascii="Arial" w:hAnsi="Arial" w:cs="Arial"/>
          <w:shd w:val="clear" w:color="auto" w:fill="FFFFFF"/>
        </w:rPr>
        <w:t xml:space="preserve">IDS </w:t>
      </w:r>
      <w:r w:rsidRPr="00456A0D">
        <w:rPr>
          <w:rFonts w:ascii="Arial" w:hAnsi="Arial" w:cs="Arial"/>
          <w:shd w:val="clear" w:color="auto" w:fill="FFFFFF"/>
        </w:rPr>
        <w:t>VDV a o vozidlech, která z provozu vyřazují.</w:t>
      </w:r>
    </w:p>
    <w:p w14:paraId="0B1F5E83" w14:textId="37A75510" w:rsidR="00D82402" w:rsidRPr="00B717F0" w:rsidRDefault="00D82402" w:rsidP="000F0CEA">
      <w:pPr>
        <w:pStyle w:val="Nadpis1"/>
        <w:rPr>
          <w:rFonts w:ascii="Arial" w:hAnsi="Arial" w:cs="Arial"/>
          <w:color w:val="auto"/>
        </w:rPr>
      </w:pPr>
      <w:bookmarkStart w:id="104" w:name="_Toc6386416"/>
      <w:bookmarkStart w:id="105" w:name="_Toc132955316"/>
      <w:r w:rsidRPr="00B717F0">
        <w:rPr>
          <w:rFonts w:ascii="Arial" w:hAnsi="Arial" w:cs="Arial"/>
          <w:color w:val="auto"/>
        </w:rPr>
        <w:t>STANDARD OZNAČENÍ, VYBAVENÍ A VZHLEDU ZASTÁVEK</w:t>
      </w:r>
      <w:bookmarkEnd w:id="104"/>
      <w:bookmarkEnd w:id="105"/>
    </w:p>
    <w:p w14:paraId="4D7982EF" w14:textId="77777777" w:rsidR="00D82402" w:rsidRPr="00456A0D" w:rsidRDefault="00D82402" w:rsidP="000F0CEA">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0F0CEA">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27CCE779" w:rsidR="00D82402" w:rsidRPr="00B717F0" w:rsidRDefault="00D82402" w:rsidP="000F0CEA">
      <w:pPr>
        <w:pStyle w:val="Nadpis2"/>
        <w:rPr>
          <w:rFonts w:ascii="Arial" w:hAnsi="Arial" w:cs="Arial"/>
          <w:color w:val="auto"/>
        </w:rPr>
      </w:pPr>
      <w:bookmarkStart w:id="106" w:name="_Toc6386417"/>
      <w:bookmarkStart w:id="107" w:name="_Toc132955317"/>
      <w:r w:rsidRPr="00B717F0">
        <w:rPr>
          <w:rFonts w:ascii="Arial" w:hAnsi="Arial" w:cs="Arial"/>
          <w:color w:val="auto"/>
        </w:rPr>
        <w:t>Kategorie zastávek VDV</w:t>
      </w:r>
      <w:bookmarkEnd w:id="106"/>
      <w:bookmarkEnd w:id="107"/>
    </w:p>
    <w:p w14:paraId="5701D039" w14:textId="77777777" w:rsidR="00D82402" w:rsidRPr="00456A0D" w:rsidRDefault="00D82402" w:rsidP="000F0CEA">
      <w:pPr>
        <w:spacing w:before="240" w:line="360" w:lineRule="auto"/>
        <w:jc w:val="both"/>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0F0CEA">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77777777" w:rsidR="00D82402" w:rsidRPr="00456A0D" w:rsidRDefault="00D82402" w:rsidP="000F0CEA">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p>
    <w:p w14:paraId="6805AD32" w14:textId="77777777" w:rsidR="00D82402" w:rsidRPr="00456A0D" w:rsidRDefault="00D82402" w:rsidP="000F0CEA">
      <w:pPr>
        <w:spacing w:before="240" w:line="360" w:lineRule="auto"/>
        <w:jc w:val="both"/>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51BDDE5C" w:rsidR="00D82402" w:rsidRPr="00456A0D" w:rsidRDefault="00D82402" w:rsidP="000F0CEA">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0F0CEA">
      <w:pPr>
        <w:spacing w:before="120" w:after="0" w:line="360" w:lineRule="auto"/>
        <w:ind w:left="360"/>
        <w:jc w:val="both"/>
        <w:rPr>
          <w:rFonts w:ascii="Arial" w:eastAsia="Calibri" w:hAnsi="Arial" w:cs="Arial"/>
        </w:rPr>
      </w:pPr>
      <w:r w:rsidRPr="00456A0D">
        <w:rPr>
          <w:rFonts w:ascii="Arial" w:eastAsia="Calibri" w:hAnsi="Arial" w:cs="Arial"/>
          <w:b/>
        </w:rPr>
        <w:t>Zastávky II. třídy</w:t>
      </w:r>
      <w:r w:rsidRPr="00456A0D">
        <w:rPr>
          <w:rFonts w:ascii="Arial" w:eastAsia="Calibri" w:hAnsi="Arial" w:cs="Arial"/>
        </w:rPr>
        <w:t xml:space="preserve"> – zastávky na okrajích obcí, méně významné zastávky ve městech, zastávky mimo obce.</w:t>
      </w:r>
    </w:p>
    <w:p w14:paraId="29B61BFD" w14:textId="310B1BA6"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lastRenderedPageBreak/>
        <w:t xml:space="preserve">Přiřazení zastávek do kategorie I. třídy určuje objednatel. Primární seznam stanovených zastávek I. třídy </w:t>
      </w:r>
      <w:r w:rsidR="00333EE1">
        <w:rPr>
          <w:rFonts w:ascii="Arial" w:eastAsia="Calibri" w:hAnsi="Arial" w:cs="Arial"/>
        </w:rPr>
        <w:t xml:space="preserve">je uveden v příloze č. 5 TPS </w:t>
      </w:r>
      <w:r w:rsidR="00F12BB3">
        <w:rPr>
          <w:rFonts w:ascii="Arial" w:eastAsia="Calibri" w:hAnsi="Arial" w:cs="Arial"/>
        </w:rPr>
        <w:t xml:space="preserve">IDS </w:t>
      </w:r>
      <w:r w:rsidR="00333EE1">
        <w:rPr>
          <w:rFonts w:ascii="Arial" w:eastAsia="Calibri" w:hAnsi="Arial" w:cs="Arial"/>
        </w:rPr>
        <w:t xml:space="preserve">VDV – Zastávky I. třídy. </w:t>
      </w:r>
      <w:r w:rsidRPr="00456A0D">
        <w:rPr>
          <w:rFonts w:ascii="Arial" w:eastAsia="Calibri" w:hAnsi="Arial" w:cs="Arial"/>
        </w:rPr>
        <w:t>Ostatní zastávky neuvedené v takovémto seznamu automaticky spadají do kategorie II. třídy zastávek.</w:t>
      </w:r>
    </w:p>
    <w:p w14:paraId="4A5C911A" w14:textId="4C4F94DA" w:rsidR="00D82402" w:rsidRPr="00B717F0" w:rsidRDefault="00D82402" w:rsidP="000F0CEA">
      <w:pPr>
        <w:pStyle w:val="Nadpis2"/>
        <w:rPr>
          <w:rFonts w:ascii="Arial" w:hAnsi="Arial" w:cs="Arial"/>
          <w:color w:val="auto"/>
        </w:rPr>
      </w:pPr>
      <w:bookmarkStart w:id="108" w:name="_Toc6386418"/>
      <w:bookmarkStart w:id="109" w:name="_Ref61249500"/>
      <w:bookmarkStart w:id="110" w:name="_Toc132955318"/>
      <w:r w:rsidRPr="00B717F0">
        <w:rPr>
          <w:rFonts w:ascii="Arial" w:hAnsi="Arial" w:cs="Arial"/>
          <w:color w:val="auto"/>
        </w:rPr>
        <w:t>Značení a vybavení zastávek</w:t>
      </w:r>
      <w:bookmarkEnd w:id="108"/>
      <w:bookmarkEnd w:id="109"/>
      <w:bookmarkEnd w:id="110"/>
    </w:p>
    <w:p w14:paraId="6EA76425" w14:textId="494ED029" w:rsidR="00B41FCB" w:rsidRPr="00456A0D" w:rsidRDefault="00B45AE0" w:rsidP="00B41FCB">
      <w:pPr>
        <w:spacing w:before="120" w:after="120" w:line="360" w:lineRule="auto"/>
        <w:ind w:firstLine="284"/>
        <w:jc w:val="both"/>
        <w:rPr>
          <w:rFonts w:ascii="Arial" w:hAnsi="Arial" w:cs="Arial"/>
        </w:rPr>
      </w:pPr>
      <w:r w:rsidRPr="00B45AE0">
        <w:rPr>
          <w:rFonts w:ascii="Arial" w:eastAsia="Calibri" w:hAnsi="Arial" w:cs="Arial"/>
        </w:rPr>
        <w:t xml:space="preserve">Dopravce má povinnost umístit na dopravní značky označující zastávky tabulky s dalšími dopravními informacemi pro zveřejňování jízdních řádů. V případě, že zastávka není osazena </w:t>
      </w:r>
      <w:r w:rsidR="00B41FCB">
        <w:rPr>
          <w:rFonts w:ascii="Arial" w:eastAsia="Calibri" w:hAnsi="Arial" w:cs="Arial"/>
        </w:rPr>
        <w:t>dopravní značkou</w:t>
      </w:r>
      <w:r w:rsidRPr="00B45AE0">
        <w:rPr>
          <w:rFonts w:ascii="Arial" w:eastAsia="Calibri" w:hAnsi="Arial" w:cs="Arial"/>
        </w:rPr>
        <w:t xml:space="preserve"> IJ </w:t>
      </w:r>
      <w:proofErr w:type="gramStart"/>
      <w:r w:rsidRPr="00B45AE0">
        <w:rPr>
          <w:rFonts w:ascii="Arial" w:eastAsia="Calibri" w:hAnsi="Arial" w:cs="Arial"/>
        </w:rPr>
        <w:t>4b</w:t>
      </w:r>
      <w:proofErr w:type="gramEnd"/>
      <w:r w:rsidRPr="00B45AE0">
        <w:rPr>
          <w:rFonts w:ascii="Arial" w:eastAsia="Calibri" w:hAnsi="Arial" w:cs="Arial"/>
        </w:rPr>
        <w:t>, popřípadě IJ 4</w:t>
      </w:r>
      <w:r w:rsidR="00D2100A">
        <w:rPr>
          <w:rFonts w:ascii="Arial" w:eastAsia="Calibri" w:hAnsi="Arial" w:cs="Arial"/>
        </w:rPr>
        <w:t>a</w:t>
      </w:r>
      <w:r w:rsidR="00B41FCB">
        <w:rPr>
          <w:rFonts w:ascii="Arial" w:eastAsia="Calibri" w:hAnsi="Arial" w:cs="Arial"/>
        </w:rPr>
        <w:t>nemá</w:t>
      </w:r>
      <w:r w:rsidR="00B41FCB">
        <w:rPr>
          <w:rFonts w:ascii="Arial" w:hAnsi="Arial" w:cs="Arial"/>
        </w:rPr>
        <w:t xml:space="preserve"> dopravce povinnost </w:t>
      </w:r>
      <w:r w:rsidR="00D3765B">
        <w:rPr>
          <w:rFonts w:ascii="Arial" w:hAnsi="Arial" w:cs="Arial"/>
        </w:rPr>
        <w:t>tabulku s dalšími dopravními informacemi (</w:t>
      </w:r>
      <w:r w:rsidR="00B41FCB">
        <w:rPr>
          <w:rFonts w:ascii="Arial" w:hAnsi="Arial" w:cs="Arial"/>
        </w:rPr>
        <w:t>dodatkovou tabulku</w:t>
      </w:r>
      <w:r w:rsidR="00D3765B">
        <w:rPr>
          <w:rFonts w:ascii="Arial" w:hAnsi="Arial" w:cs="Arial"/>
        </w:rPr>
        <w:t>)</w:t>
      </w:r>
      <w:r w:rsidR="00B41FCB">
        <w:rPr>
          <w:rFonts w:ascii="Arial" w:hAnsi="Arial" w:cs="Arial"/>
        </w:rPr>
        <w:t xml:space="preserve"> </w:t>
      </w:r>
      <w:r w:rsidR="001A1BD7">
        <w:rPr>
          <w:rFonts w:ascii="Arial" w:hAnsi="Arial" w:cs="Arial"/>
        </w:rPr>
        <w:t>instalovat</w:t>
      </w:r>
      <w:r w:rsidR="00B41FCB">
        <w:rPr>
          <w:rFonts w:ascii="Arial" w:hAnsi="Arial" w:cs="Arial"/>
        </w:rPr>
        <w:t xml:space="preserve"> do doby, než tak bude ze strany vlastníka pozemní komunikace učiněno.</w:t>
      </w:r>
    </w:p>
    <w:p w14:paraId="4294602D" w14:textId="18E01D7F" w:rsidR="00B45AE0" w:rsidRDefault="00B45AE0" w:rsidP="000F0CEA">
      <w:pPr>
        <w:spacing w:before="120" w:after="120" w:line="360" w:lineRule="auto"/>
        <w:ind w:firstLine="284"/>
        <w:jc w:val="both"/>
        <w:rPr>
          <w:rFonts w:ascii="Arial" w:eastAsia="Calibri" w:hAnsi="Arial" w:cs="Arial"/>
        </w:rPr>
      </w:pPr>
    </w:p>
    <w:p w14:paraId="5C376444" w14:textId="19DE0623"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w:t>
      </w:r>
      <w:proofErr w:type="gramStart"/>
      <w:r w:rsidRPr="00456A0D">
        <w:rPr>
          <w:rFonts w:ascii="Arial" w:eastAsia="Calibri" w:hAnsi="Arial" w:cs="Arial"/>
        </w:rPr>
        <w:t>4b</w:t>
      </w:r>
      <w:proofErr w:type="gramEnd"/>
      <w:r w:rsidRPr="00456A0D">
        <w:rPr>
          <w:rFonts w:ascii="Arial" w:eastAsia="Calibri" w:hAnsi="Arial" w:cs="Arial"/>
        </w:rPr>
        <w:t xml:space="preserve">, popřípadě IJ 4a a dále se vybavují tabulkou s dalšími dopravními informacemi pro zveřejňování jízdních řádů. </w:t>
      </w:r>
    </w:p>
    <w:p w14:paraId="540E6C07" w14:textId="32B3E7CD" w:rsidR="00D82402" w:rsidRPr="0048053A" w:rsidRDefault="00D82402" w:rsidP="000F0CEA">
      <w:pPr>
        <w:pStyle w:val="Nadpis3"/>
        <w:rPr>
          <w:rFonts w:ascii="Arial" w:hAnsi="Arial" w:cs="Arial"/>
          <w:color w:val="auto"/>
        </w:rPr>
      </w:pPr>
      <w:bookmarkStart w:id="111" w:name="_Toc6386419"/>
      <w:bookmarkStart w:id="112" w:name="_Toc132955319"/>
      <w:r w:rsidRPr="0048053A">
        <w:rPr>
          <w:rFonts w:ascii="Arial" w:hAnsi="Arial" w:cs="Arial"/>
          <w:color w:val="auto"/>
        </w:rPr>
        <w:t>Zařízení pro zveřejňování jízdních řádů</w:t>
      </w:r>
      <w:bookmarkEnd w:id="111"/>
      <w:bookmarkEnd w:id="112"/>
    </w:p>
    <w:p w14:paraId="485334E4" w14:textId="3F3B13D4" w:rsidR="00D82402" w:rsidRPr="00456A0D" w:rsidRDefault="00D82402" w:rsidP="000F0CEA">
      <w:pPr>
        <w:spacing w:before="120" w:after="120" w:line="360" w:lineRule="auto"/>
        <w:ind w:firstLine="284"/>
        <w:jc w:val="both"/>
        <w:rPr>
          <w:rFonts w:ascii="Arial" w:eastAsia="Calibri" w:hAnsi="Arial" w:cs="Arial"/>
        </w:rPr>
      </w:pPr>
      <w:r w:rsidRPr="00456A0D">
        <w:rPr>
          <w:rFonts w:ascii="Arial" w:hAnsi="Arial" w:cs="Arial"/>
        </w:rPr>
        <w:t xml:space="preserve">Zařízení pro </w:t>
      </w:r>
      <w:r w:rsidRPr="00456A0D">
        <w:rPr>
          <w:rFonts w:ascii="Arial" w:eastAsia="Calibri" w:hAnsi="Arial" w:cs="Arial"/>
        </w:rPr>
        <w:t>zveřejňování</w:t>
      </w:r>
      <w:r w:rsidRPr="00456A0D">
        <w:rPr>
          <w:rFonts w:ascii="Arial" w:hAnsi="Arial" w:cs="Arial"/>
        </w:rPr>
        <w:t xml:space="preserve"> jízdních řádů se zpravidla umísťuje na sloupku dopravní značky směrem na nástupní plochu (nástupiště) zastávky. </w:t>
      </w:r>
      <w:r w:rsidRPr="00456A0D">
        <w:rPr>
          <w:rFonts w:ascii="Arial" w:eastAsia="Calibri" w:hAnsi="Arial" w:cs="Arial"/>
        </w:rPr>
        <w:t>Tam</w:t>
      </w:r>
      <w:r w:rsidR="00ED1BB9">
        <w:rPr>
          <w:rFonts w:ascii="Arial" w:eastAsia="Calibri" w:hAnsi="Arial" w:cs="Arial"/>
        </w:rPr>
        <w:t>,</w:t>
      </w:r>
      <w:r w:rsidRPr="00456A0D">
        <w:rPr>
          <w:rFonts w:ascii="Arial" w:eastAsia="Calibri" w:hAnsi="Arial" w:cs="Arial"/>
        </w:rPr>
        <w:t xml:space="preserve"> kde to místní podmínky neumožní, může být s ohledem na místní podmínky umístěno na jiném vhodném místě čekací plochy (sloup, stěna přístřešku). </w:t>
      </w:r>
      <w:r w:rsidRPr="00456A0D">
        <w:rPr>
          <w:rFonts w:ascii="Arial" w:hAnsi="Arial" w:cs="Arial"/>
        </w:rPr>
        <w:t xml:space="preserve">Pokud je zastávka vybavena přístřeškem, umísťuje se zařízení pro zveřejňování jízdních řádů přednostně do přístřešku u nástupiště zastávky. </w:t>
      </w:r>
      <w:r w:rsidRPr="00456A0D">
        <w:rPr>
          <w:rFonts w:ascii="Arial" w:eastAsia="Calibri" w:hAnsi="Arial" w:cs="Arial"/>
        </w:rPr>
        <w:t xml:space="preserve">Zařízení pro zveřejňování jízdních řadů nesmí zakrývat dopravní značení nebo jiná zařízení. </w:t>
      </w:r>
    </w:p>
    <w:p w14:paraId="3B20DB55" w14:textId="77777777"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36056B7C" w:rsidR="00D82402" w:rsidRPr="00B717F0" w:rsidRDefault="00D82402" w:rsidP="000F0CEA">
      <w:pPr>
        <w:pStyle w:val="Nadpis3"/>
        <w:rPr>
          <w:rFonts w:ascii="Arial" w:hAnsi="Arial" w:cs="Arial"/>
          <w:color w:val="auto"/>
        </w:rPr>
      </w:pPr>
      <w:bookmarkStart w:id="113" w:name="_Toc6386420"/>
      <w:bookmarkStart w:id="114" w:name="_Toc132955320"/>
      <w:r w:rsidRPr="00B717F0">
        <w:rPr>
          <w:rFonts w:ascii="Arial" w:hAnsi="Arial" w:cs="Arial"/>
          <w:color w:val="auto"/>
        </w:rPr>
        <w:t>Standardní rozmístění informací</w:t>
      </w:r>
      <w:bookmarkEnd w:id="113"/>
      <w:bookmarkEnd w:id="114"/>
    </w:p>
    <w:p w14:paraId="5010D999" w14:textId="7777777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379477AE" w:rsidR="00D82402" w:rsidRPr="00456A0D" w:rsidRDefault="00D82402" w:rsidP="000F0CEA">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C5025E">
        <w:rPr>
          <w:rFonts w:ascii="Arial" w:hAnsi="Arial" w:cs="Arial"/>
        </w:rPr>
        <w:t xml:space="preserve">TPS </w:t>
      </w:r>
      <w:r w:rsidR="00ED1BB9">
        <w:rPr>
          <w:rFonts w:ascii="Arial" w:hAnsi="Arial" w:cs="Arial"/>
        </w:rPr>
        <w:t xml:space="preserve">IDS </w:t>
      </w:r>
      <w:r w:rsidR="00C5025E">
        <w:rPr>
          <w:rFonts w:ascii="Arial" w:hAnsi="Arial" w:cs="Arial"/>
        </w:rPr>
        <w:t>VDV.</w:t>
      </w:r>
      <w:r w:rsidRPr="00456A0D">
        <w:rPr>
          <w:rFonts w:ascii="Arial" w:hAnsi="Arial" w:cs="Arial"/>
        </w:rPr>
        <w:t xml:space="preserve"> Jízdní řády budou vylepeny v šabloně obsahující též informace o</w:t>
      </w:r>
      <w:r w:rsidR="00ED1BB9">
        <w:rPr>
          <w:rFonts w:ascii="Arial" w:hAnsi="Arial" w:cs="Arial"/>
        </w:rPr>
        <w:t xml:space="preserve"> IDS</w:t>
      </w:r>
      <w:r w:rsidRPr="00456A0D">
        <w:rPr>
          <w:rFonts w:ascii="Arial" w:hAnsi="Arial" w:cs="Arial"/>
        </w:rPr>
        <w:t xml:space="preserve"> VDV. </w:t>
      </w:r>
    </w:p>
    <w:p w14:paraId="6C16D3DB" w14:textId="77777777" w:rsidR="00D82402" w:rsidRPr="00456A0D" w:rsidRDefault="00D82402" w:rsidP="000F0CEA">
      <w:pPr>
        <w:spacing w:after="120" w:line="360" w:lineRule="auto"/>
        <w:jc w:val="both"/>
        <w:rPr>
          <w:rFonts w:ascii="Arial" w:hAnsi="Arial" w:cs="Arial"/>
          <w:i/>
        </w:rPr>
      </w:pPr>
      <w:r w:rsidRPr="00456A0D">
        <w:rPr>
          <w:rFonts w:ascii="Arial" w:hAnsi="Arial" w:cs="Arial"/>
          <w:i/>
        </w:rPr>
        <w:lastRenderedPageBreak/>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0F0CEA">
      <w:pPr>
        <w:spacing w:after="120" w:line="360" w:lineRule="auto"/>
        <w:jc w:val="both"/>
        <w:rPr>
          <w:rFonts w:ascii="Arial" w:eastAsia="Calibri" w:hAnsi="Arial" w:cs="Arial"/>
          <w:i/>
        </w:rPr>
      </w:pPr>
    </w:p>
    <w:p w14:paraId="69AD836F" w14:textId="72370670" w:rsidR="00D82402" w:rsidRPr="00456A0D" w:rsidRDefault="00D82402" w:rsidP="000F0CEA">
      <w:pPr>
        <w:spacing w:before="240" w:line="360" w:lineRule="auto"/>
        <w:jc w:val="both"/>
        <w:rPr>
          <w:rFonts w:ascii="Arial" w:hAnsi="Arial" w:cs="Arial"/>
        </w:rPr>
      </w:pPr>
      <w:r w:rsidRPr="00456A0D">
        <w:rPr>
          <w:rFonts w:ascii="Arial" w:eastAsia="Calibri" w:hAnsi="Arial" w:cs="Arial"/>
          <w:i/>
        </w:rPr>
        <w:t xml:space="preserve">Příklad – umístění JŘ a informací o </w:t>
      </w:r>
      <w:r w:rsidR="0073380B">
        <w:rPr>
          <w:rFonts w:ascii="Arial" w:eastAsia="Calibri" w:hAnsi="Arial" w:cs="Arial"/>
          <w:i/>
        </w:rPr>
        <w:t xml:space="preserve">IDS </w:t>
      </w:r>
      <w:r w:rsidRPr="00456A0D">
        <w:rPr>
          <w:rFonts w:ascii="Arial" w:eastAsia="Calibri" w:hAnsi="Arial" w:cs="Arial"/>
          <w:i/>
        </w:rPr>
        <w:t>VDV – zastávka s jednou linkou</w:t>
      </w:r>
    </w:p>
    <w:p w14:paraId="4098249F" w14:textId="3FB5D56C" w:rsidR="00D82402" w:rsidRPr="00456A0D" w:rsidRDefault="00D82402" w:rsidP="000F0CEA">
      <w:pPr>
        <w:ind w:left="1985"/>
        <w:jc w:val="both"/>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987BC8" w:rsidRDefault="00987BC8"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3464C85D" w:rsidR="00987BC8" w:rsidRDefault="00987BC8" w:rsidP="00D82402">
                                <w:r>
                                  <w:t>Informace IDS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987BC8" w:rsidRDefault="00987BC8"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3464C85D" w:rsidR="00987BC8" w:rsidRDefault="00987BC8" w:rsidP="00D82402">
                          <w:r>
                            <w:t>Informace IDS VDV</w:t>
                          </w:r>
                        </w:p>
                      </w:txbxContent>
                    </v:textbox>
                  </v:shape>
                </v:group>
                <w10:anchorlock/>
              </v:group>
            </w:pict>
          </mc:Fallback>
        </mc:AlternateContent>
      </w:r>
    </w:p>
    <w:p w14:paraId="27C1C5CC" w14:textId="77777777" w:rsidR="00D82402" w:rsidRPr="00456A0D" w:rsidRDefault="00D82402" w:rsidP="000F0CEA">
      <w:pPr>
        <w:spacing w:before="240" w:line="360" w:lineRule="auto"/>
        <w:jc w:val="both"/>
        <w:rPr>
          <w:rFonts w:ascii="Arial" w:eastAsia="Calibri" w:hAnsi="Arial" w:cs="Arial"/>
          <w:i/>
        </w:rPr>
      </w:pPr>
    </w:p>
    <w:p w14:paraId="4FCDFB60" w14:textId="32A0DC13" w:rsidR="00D82402" w:rsidRPr="00456A0D" w:rsidRDefault="00D82402" w:rsidP="000F0CEA">
      <w:pPr>
        <w:spacing w:before="240" w:line="360" w:lineRule="auto"/>
        <w:jc w:val="both"/>
        <w:rPr>
          <w:rFonts w:ascii="Arial" w:hAnsi="Arial" w:cs="Arial"/>
        </w:rPr>
      </w:pPr>
      <w:r w:rsidRPr="00456A0D">
        <w:rPr>
          <w:rFonts w:ascii="Arial" w:eastAsia="Calibri" w:hAnsi="Arial" w:cs="Arial"/>
          <w:i/>
        </w:rPr>
        <w:t xml:space="preserve">Příklad – umístění JŘ a informací o </w:t>
      </w:r>
      <w:r w:rsidR="008A1D1D">
        <w:rPr>
          <w:rFonts w:ascii="Arial" w:eastAsia="Calibri" w:hAnsi="Arial" w:cs="Arial"/>
          <w:i/>
        </w:rPr>
        <w:t xml:space="preserve">IDS </w:t>
      </w:r>
      <w:r w:rsidRPr="00456A0D">
        <w:rPr>
          <w:rFonts w:ascii="Arial" w:eastAsia="Calibri" w:hAnsi="Arial" w:cs="Arial"/>
          <w:i/>
        </w:rPr>
        <w:t>VDV – zastávka se třemi linkami</w:t>
      </w:r>
    </w:p>
    <w:p w14:paraId="2C316AAB" w14:textId="681BB9BD" w:rsidR="00D82402" w:rsidRPr="00456A0D" w:rsidRDefault="00D82402" w:rsidP="000F0CEA">
      <w:pPr>
        <w:ind w:left="1985"/>
        <w:jc w:val="both"/>
        <w:rPr>
          <w:rFonts w:ascii="Arial" w:hAnsi="Arial" w:cs="Arial"/>
        </w:rPr>
      </w:pPr>
      <w:r w:rsidRPr="00456A0D">
        <w:rPr>
          <w:rFonts w:ascii="Arial" w:hAnsi="Arial" w:cs="Arial"/>
          <w:noProof/>
          <w:lang w:eastAsia="cs-CZ"/>
        </w:rPr>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987BC8" w:rsidRDefault="00987BC8"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24DA9FBD" w:rsidR="00987BC8" w:rsidRDefault="00987BC8" w:rsidP="00D82402">
                                <w:r>
                                  <w:t>Informace IDS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987BC8" w:rsidRDefault="00987BC8"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987BC8" w:rsidRDefault="00987BC8"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987BC8" w:rsidRDefault="00987BC8"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24DA9FBD" w:rsidR="00987BC8" w:rsidRDefault="00987BC8" w:rsidP="00D82402">
                          <w:r>
                            <w:t>Informace IDS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987BC8" w:rsidRDefault="00987BC8"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987BC8" w:rsidRDefault="00987BC8" w:rsidP="00D82402">
                          <w:r>
                            <w:t>Jízdní řád 3</w:t>
                          </w:r>
                        </w:p>
                      </w:txbxContent>
                    </v:textbox>
                  </v:shape>
                </v:group>
                <w10:anchorlock/>
              </v:group>
            </w:pict>
          </mc:Fallback>
        </mc:AlternateContent>
      </w:r>
    </w:p>
    <w:p w14:paraId="7ED5DEF6" w14:textId="72FBA7E4"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V případě více linek, nebo jízdního řádu linky o více stranách se zařízení pro zveřejňování jízdního řádů zřídí v adekvátní velikosti. Vždy je třeba počítat s umístěním informací o </w:t>
      </w:r>
      <w:r w:rsidR="00ED1BB9">
        <w:rPr>
          <w:rFonts w:ascii="Arial" w:hAnsi="Arial" w:cs="Arial"/>
        </w:rPr>
        <w:t xml:space="preserve">IDS </w:t>
      </w:r>
      <w:r w:rsidRPr="00456A0D">
        <w:rPr>
          <w:rFonts w:ascii="Arial" w:hAnsi="Arial" w:cs="Arial"/>
        </w:rPr>
        <w:t xml:space="preserve">VDV, mezi které </w:t>
      </w:r>
      <w:proofErr w:type="gramStart"/>
      <w:r w:rsidRPr="00456A0D">
        <w:rPr>
          <w:rFonts w:ascii="Arial" w:hAnsi="Arial" w:cs="Arial"/>
        </w:rPr>
        <w:t>patří</w:t>
      </w:r>
      <w:proofErr w:type="gramEnd"/>
      <w:r w:rsidRPr="00456A0D">
        <w:rPr>
          <w:rFonts w:ascii="Arial" w:hAnsi="Arial" w:cs="Arial"/>
        </w:rPr>
        <w:t>:</w:t>
      </w:r>
    </w:p>
    <w:p w14:paraId="6DD77016"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lastRenderedPageBreak/>
        <w:t xml:space="preserve">Informace o </w:t>
      </w:r>
      <w:r w:rsidRPr="002F7046">
        <w:rPr>
          <w:rFonts w:ascii="Arial" w:hAnsi="Arial" w:cs="Arial"/>
        </w:rPr>
        <w:t xml:space="preserve">tarifu </w:t>
      </w:r>
      <w:r w:rsidRPr="00F36D29">
        <w:rPr>
          <w:rFonts w:ascii="Arial" w:hAnsi="Arial" w:cs="Arial"/>
        </w:rPr>
        <w:t>(Mapa tarifních zón a Ceník nejbližších zón – vyžadováno na všech zastávkách</w:t>
      </w:r>
      <w:r w:rsidRPr="00F36D29">
        <w:rPr>
          <w:rStyle w:val="Znakapoznpodarou"/>
          <w:rFonts w:ascii="Arial" w:hAnsi="Arial" w:cs="Arial"/>
        </w:rPr>
        <w:footnoteReference w:id="18"/>
      </w:r>
      <w:r w:rsidRPr="002F7046">
        <w:rPr>
          <w:rFonts w:ascii="Arial" w:hAnsi="Arial" w:cs="Arial"/>
        </w:rPr>
        <w:t>,</w:t>
      </w:r>
      <w:r w:rsidRPr="00456A0D">
        <w:rPr>
          <w:rFonts w:ascii="Arial" w:hAnsi="Arial" w:cs="Arial"/>
        </w:rPr>
        <w:t xml:space="preserve"> </w:t>
      </w:r>
    </w:p>
    <w:p w14:paraId="7CF3EB68"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Plánek rozmístění jednotlivých nástupišť zastávky (vyžadováno pouze v případě více než dvou nástupišť jedné zastávky)</w:t>
      </w:r>
    </w:p>
    <w:p w14:paraId="349AF8E1" w14:textId="35DCC05A" w:rsidR="00D82402" w:rsidRPr="00B717F0" w:rsidRDefault="00D82402" w:rsidP="000F0CEA">
      <w:pPr>
        <w:pStyle w:val="Nadpis3"/>
        <w:rPr>
          <w:rFonts w:ascii="Arial" w:hAnsi="Arial" w:cs="Arial"/>
        </w:rPr>
      </w:pPr>
      <w:bookmarkStart w:id="115" w:name="_Toc6386421"/>
      <w:bookmarkStart w:id="116" w:name="_Toc132955321"/>
      <w:r w:rsidRPr="00B717F0">
        <w:rPr>
          <w:rFonts w:ascii="Arial" w:hAnsi="Arial" w:cs="Arial"/>
          <w:color w:val="auto"/>
        </w:rPr>
        <w:t>Další povinnosti vlastníka zařízení pro zveřejňování jízdních řádů</w:t>
      </w:r>
      <w:bookmarkEnd w:id="115"/>
      <w:bookmarkEnd w:id="116"/>
    </w:p>
    <w:p w14:paraId="384AB292" w14:textId="7777777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5B989FA1"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w:t>
      </w:r>
      <w:r w:rsidR="00F33F28">
        <w:rPr>
          <w:rFonts w:ascii="Arial" w:hAnsi="Arial" w:cs="Arial"/>
        </w:rPr>
        <w:t xml:space="preserve"> či </w:t>
      </w:r>
      <w:proofErr w:type="spellStart"/>
      <w:r w:rsidR="00F33F28">
        <w:rPr>
          <w:rFonts w:ascii="Arial" w:hAnsi="Arial" w:cs="Arial"/>
        </w:rPr>
        <w:t>zalaminovan</w:t>
      </w:r>
      <w:r w:rsidR="008A1D1D">
        <w:rPr>
          <w:rFonts w:ascii="Arial" w:hAnsi="Arial" w:cs="Arial"/>
        </w:rPr>
        <w:t>í</w:t>
      </w:r>
      <w:proofErr w:type="spellEnd"/>
      <w:r w:rsidR="00F33F28">
        <w:rPr>
          <w:rFonts w:ascii="Arial" w:hAnsi="Arial" w:cs="Arial"/>
        </w:rPr>
        <w:t xml:space="preserve"> teplou laminací</w:t>
      </w:r>
      <w:r w:rsidRPr="00456A0D">
        <w:rPr>
          <w:rFonts w:ascii="Arial" w:hAnsi="Arial" w:cs="Arial"/>
        </w:rPr>
        <w:t xml:space="preserve"> nebo ochrana průhledným plexisklem</w:t>
      </w:r>
      <w:r w:rsidR="00F33F28">
        <w:rPr>
          <w:rFonts w:ascii="Arial" w:hAnsi="Arial" w:cs="Arial"/>
        </w:rPr>
        <w:t>. Není povolen výlep lepidlem.</w:t>
      </w:r>
    </w:p>
    <w:p w14:paraId="421398F5" w14:textId="237285AA" w:rsidR="00D82402" w:rsidRPr="00CE30BA" w:rsidRDefault="00D82402" w:rsidP="000F0CEA">
      <w:pPr>
        <w:pStyle w:val="Nadpis2"/>
        <w:rPr>
          <w:rFonts w:ascii="Arial" w:hAnsi="Arial" w:cs="Arial"/>
          <w:color w:val="auto"/>
        </w:rPr>
      </w:pPr>
      <w:bookmarkStart w:id="117" w:name="_Toc6386422"/>
      <w:bookmarkStart w:id="118" w:name="_Toc132955322"/>
      <w:r w:rsidRPr="00CE30BA">
        <w:rPr>
          <w:rFonts w:ascii="Arial" w:hAnsi="Arial" w:cs="Arial"/>
          <w:color w:val="auto"/>
        </w:rPr>
        <w:t>Tabulka s dalšími dopravními informacemi</w:t>
      </w:r>
      <w:bookmarkEnd w:id="117"/>
      <w:bookmarkEnd w:id="118"/>
    </w:p>
    <w:p w14:paraId="04DFC3D4" w14:textId="1C39BAB7"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 xml:space="preserve">Tabulka s dalšími dopravními informacemi </w:t>
      </w:r>
      <w:proofErr w:type="gramStart"/>
      <w:r w:rsidRPr="00456A0D">
        <w:rPr>
          <w:rFonts w:ascii="Arial" w:eastAsia="Calibri" w:hAnsi="Arial" w:cs="Arial"/>
        </w:rPr>
        <w:t>slouží</w:t>
      </w:r>
      <w:proofErr w:type="gramEnd"/>
      <w:r w:rsidRPr="00456A0D">
        <w:rPr>
          <w:rFonts w:ascii="Arial" w:eastAsia="Calibri" w:hAnsi="Arial" w:cs="Arial"/>
        </w:rPr>
        <w:t xml:space="preserve"> ke zveřejnění dalších informací cestujícím v souvislosti s příslušnou zastávkou. Ve vazbě na ustanovení § 18 odst. 1 písm. f) zákona </w:t>
      </w:r>
      <w:r w:rsidR="00B75BEF">
        <w:rPr>
          <w:rFonts w:ascii="Arial" w:eastAsia="Calibri" w:hAnsi="Arial" w:cs="Arial"/>
        </w:rPr>
        <w:t>č. </w:t>
      </w:r>
      <w:r w:rsidRPr="00456A0D">
        <w:rPr>
          <w:rFonts w:ascii="Arial" w:eastAsia="Calibri" w:hAnsi="Arial" w:cs="Arial"/>
        </w:rPr>
        <w:t>111/1994 Sb.</w:t>
      </w:r>
      <w:r w:rsidR="002D3238">
        <w:rPr>
          <w:rFonts w:ascii="Arial" w:eastAsia="Calibri" w:hAnsi="Arial" w:cs="Arial"/>
        </w:rPr>
        <w:t>,</w:t>
      </w:r>
      <w:r w:rsidRPr="00456A0D">
        <w:rPr>
          <w:rFonts w:ascii="Arial" w:eastAsia="Calibri" w:hAnsi="Arial" w:cs="Arial"/>
        </w:rPr>
        <w:t xml:space="preserve"> o silniční dopravě musí být v zastávce kromě jízdního řádu minimálně zveřejněn i název zastávky. Ve vazbě na uplatněné třídy zastávek se používané tabulky s dalšími dopravními informacemi dělí do dvou skupin.</w:t>
      </w:r>
    </w:p>
    <w:p w14:paraId="176840CF" w14:textId="58C07A73" w:rsidR="00D82402" w:rsidRPr="00CE30BA" w:rsidRDefault="00D82402" w:rsidP="000F0CEA">
      <w:pPr>
        <w:pStyle w:val="Nadpis3"/>
        <w:rPr>
          <w:rFonts w:ascii="Arial" w:hAnsi="Arial" w:cs="Arial"/>
          <w:color w:val="auto"/>
        </w:rPr>
      </w:pPr>
      <w:bookmarkStart w:id="119" w:name="_Toc6386423"/>
      <w:bookmarkStart w:id="120" w:name="_Toc132955323"/>
      <w:r w:rsidRPr="00CE30BA">
        <w:rPr>
          <w:rFonts w:ascii="Arial" w:hAnsi="Arial" w:cs="Arial"/>
          <w:color w:val="auto"/>
        </w:rPr>
        <w:t>Tabulky s dalšími dopravními informacemi v zastávkách I. třídy</w:t>
      </w:r>
      <w:bookmarkEnd w:id="119"/>
      <w:bookmarkEnd w:id="120"/>
    </w:p>
    <w:p w14:paraId="158AFFCC" w14:textId="5B56DB50"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w:t>
      </w:r>
      <w:r w:rsidR="00FC6CAB">
        <w:rPr>
          <w:rFonts w:ascii="Arial" w:eastAsia="Calibri" w:hAnsi="Arial" w:cs="Arial"/>
        </w:rPr>
        <w:t xml:space="preserve">IDS </w:t>
      </w:r>
      <w:r w:rsidRPr="00456A0D">
        <w:rPr>
          <w:rFonts w:ascii="Arial" w:eastAsia="Calibri" w:hAnsi="Arial" w:cs="Arial"/>
        </w:rPr>
        <w:t xml:space="preserve">VDV, která musí být umístěna na všech zastávkách této třídy. </w:t>
      </w:r>
    </w:p>
    <w:p w14:paraId="1083EA3D" w14:textId="47B2195B"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Tabulka standardu </w:t>
      </w:r>
      <w:r w:rsidR="00FC6CAB">
        <w:rPr>
          <w:rFonts w:ascii="Arial" w:hAnsi="Arial" w:cs="Arial"/>
        </w:rPr>
        <w:t xml:space="preserve">IDS </w:t>
      </w:r>
      <w:r w:rsidRPr="00456A0D">
        <w:rPr>
          <w:rFonts w:ascii="Arial" w:hAnsi="Arial" w:cs="Arial"/>
        </w:rPr>
        <w:t>VDV</w:t>
      </w:r>
      <w:r w:rsidRPr="00456A0D">
        <w:rPr>
          <w:rStyle w:val="Znakapoznpodarou"/>
          <w:rFonts w:ascii="Arial" w:hAnsi="Arial" w:cs="Arial"/>
        </w:rPr>
        <w:footnoteReference w:id="19"/>
      </w:r>
      <w:r w:rsidRPr="00456A0D">
        <w:rPr>
          <w:rFonts w:ascii="Arial" w:hAnsi="Arial" w:cs="Arial"/>
        </w:rPr>
        <w:t xml:space="preserve"> se umisťuje kolmo k ose vozovky na sloupek pod </w:t>
      </w:r>
      <w:r w:rsidRPr="00456A0D">
        <w:rPr>
          <w:rFonts w:ascii="Arial" w:eastAsia="Calibri" w:hAnsi="Arial" w:cs="Arial"/>
        </w:rPr>
        <w:t>dopravní značkou IJ </w:t>
      </w:r>
      <w:proofErr w:type="gramStart"/>
      <w:r w:rsidRPr="00456A0D">
        <w:rPr>
          <w:rFonts w:ascii="Arial" w:eastAsia="Calibri" w:hAnsi="Arial" w:cs="Arial"/>
        </w:rPr>
        <w:t>4b</w:t>
      </w:r>
      <w:proofErr w:type="gramEnd"/>
      <w:r w:rsidRPr="00456A0D">
        <w:rPr>
          <w:rFonts w:ascii="Arial" w:eastAsia="Calibri" w:hAnsi="Arial" w:cs="Arial"/>
        </w:rPr>
        <w:t xml:space="preserve">, popřípadě značkou IJ 4a. </w:t>
      </w:r>
      <w:r w:rsidRPr="00456A0D">
        <w:rPr>
          <w:rFonts w:ascii="Arial" w:hAnsi="Arial" w:cs="Arial"/>
        </w:rPr>
        <w:t>Tabulka obsahuje následující informace:</w:t>
      </w:r>
    </w:p>
    <w:p w14:paraId="2FBDD152" w14:textId="193F85DC"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 xml:space="preserve">Logo </w:t>
      </w:r>
      <w:r w:rsidR="00FC6CAB">
        <w:rPr>
          <w:rFonts w:ascii="Arial" w:hAnsi="Arial" w:cs="Arial"/>
        </w:rPr>
        <w:t xml:space="preserve">IDS </w:t>
      </w:r>
      <w:r w:rsidRPr="00456A0D">
        <w:rPr>
          <w:rFonts w:ascii="Arial" w:hAnsi="Arial" w:cs="Arial"/>
        </w:rPr>
        <w:t>VDV</w:t>
      </w:r>
    </w:p>
    <w:p w14:paraId="2014023E"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1447148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 xml:space="preserve">Grafickým manuálem </w:t>
      </w:r>
      <w:r w:rsidR="00FC6CAB">
        <w:rPr>
          <w:rFonts w:ascii="Arial" w:eastAsia="Calibri" w:hAnsi="Arial" w:cs="Arial"/>
          <w:bCs/>
        </w:rPr>
        <w:t xml:space="preserve">Integrovaného dopravního systému </w:t>
      </w:r>
      <w:r w:rsidRPr="00456A0D">
        <w:rPr>
          <w:rFonts w:ascii="Arial" w:eastAsia="Calibri" w:hAnsi="Arial" w:cs="Arial"/>
          <w:bCs/>
        </w:rPr>
        <w:t>Veřejn</w:t>
      </w:r>
      <w:r w:rsidR="00FC6CAB">
        <w:rPr>
          <w:rFonts w:ascii="Arial" w:eastAsia="Calibri" w:hAnsi="Arial" w:cs="Arial"/>
          <w:bCs/>
        </w:rPr>
        <w:t>á</w:t>
      </w:r>
      <w:r w:rsidRPr="00456A0D">
        <w:rPr>
          <w:rFonts w:ascii="Arial" w:eastAsia="Calibri" w:hAnsi="Arial" w:cs="Arial"/>
          <w:bCs/>
        </w:rPr>
        <w:t xml:space="preserve"> doprav</w:t>
      </w:r>
      <w:r w:rsidR="00FC6CAB">
        <w:rPr>
          <w:rFonts w:ascii="Arial" w:eastAsia="Calibri" w:hAnsi="Arial" w:cs="Arial"/>
          <w:bCs/>
        </w:rPr>
        <w:t>a</w:t>
      </w:r>
      <w:r w:rsidRPr="00456A0D">
        <w:rPr>
          <w:rFonts w:ascii="Arial" w:eastAsia="Calibri" w:hAnsi="Arial" w:cs="Arial"/>
          <w:bCs/>
        </w:rPr>
        <w:t xml:space="preserve"> Vysočiny</w:t>
      </w:r>
      <w:r w:rsidRPr="00456A0D">
        <w:rPr>
          <w:rStyle w:val="Znakapoznpodarou"/>
          <w:rFonts w:ascii="Arial" w:eastAsia="Calibri" w:hAnsi="Arial" w:cs="Arial"/>
          <w:bCs/>
        </w:rPr>
        <w:footnoteReference w:id="20"/>
      </w:r>
      <w:r w:rsidRPr="00456A0D">
        <w:rPr>
          <w:rFonts w:ascii="Arial" w:eastAsia="Calibri" w:hAnsi="Arial" w:cs="Arial"/>
          <w:bCs/>
        </w:rPr>
        <w:t xml:space="preserve">. Tabulka musí </w:t>
      </w:r>
      <w:r w:rsidRPr="00456A0D">
        <w:rPr>
          <w:rFonts w:ascii="Arial" w:hAnsi="Arial" w:cs="Arial"/>
        </w:rPr>
        <w:t xml:space="preserve">být vytištěna </w:t>
      </w:r>
      <w:r w:rsidRPr="00456A0D">
        <w:rPr>
          <w:rFonts w:ascii="Arial" w:hAnsi="Arial" w:cs="Arial"/>
        </w:rPr>
        <w:lastRenderedPageBreak/>
        <w:t>na nereflexní bílé neprůhledné samolepící folii, buď vcelku, nebo po jednotlivých pásech. Samolepící folie musí splňovat požadavky na venkovní výlep s trvanlivostí min. 3 roky. V případě změny může být přelepena celá folie nebo jen její část.</w:t>
      </w:r>
    </w:p>
    <w:p w14:paraId="23B647BF" w14:textId="77777777" w:rsidR="00D73022" w:rsidRDefault="00D82402" w:rsidP="000F0CEA">
      <w:pPr>
        <w:spacing w:before="120" w:after="120" w:line="360" w:lineRule="auto"/>
        <w:ind w:firstLine="284"/>
        <w:jc w:val="both"/>
        <w:rPr>
          <w:rFonts w:ascii="Arial" w:hAnsi="Arial" w:cs="Arial"/>
        </w:rPr>
      </w:pPr>
      <w:r w:rsidRPr="00456A0D">
        <w:rPr>
          <w:rFonts w:ascii="Arial" w:hAnsi="Arial" w:cs="Arial"/>
        </w:rPr>
        <w:t>Za umístění dodatkové tabulky na sloupek dopravní značky vždy odpovídá vlastník (dopravce).</w:t>
      </w:r>
    </w:p>
    <w:p w14:paraId="2DE16818" w14:textId="4FDB173D" w:rsidR="00D82402" w:rsidRPr="00456A0D" w:rsidRDefault="00D73022" w:rsidP="000F0CEA">
      <w:pPr>
        <w:spacing w:before="120" w:after="120" w:line="360" w:lineRule="auto"/>
        <w:ind w:firstLine="284"/>
        <w:jc w:val="both"/>
        <w:rPr>
          <w:rFonts w:ascii="Arial" w:hAnsi="Arial" w:cs="Arial"/>
        </w:rPr>
      </w:pPr>
      <w:r>
        <w:rPr>
          <w:rFonts w:ascii="Arial" w:hAnsi="Arial" w:cs="Arial"/>
        </w:rPr>
        <w:t xml:space="preserve">V případě existence informačního systému v místě zastávky, </w:t>
      </w:r>
      <w:r w:rsidR="003A65E8">
        <w:rPr>
          <w:rFonts w:ascii="Arial" w:hAnsi="Arial" w:cs="Arial"/>
        </w:rPr>
        <w:t>dopravce nemá</w:t>
      </w:r>
      <w:r w:rsidR="0033126C">
        <w:rPr>
          <w:rFonts w:ascii="Arial" w:hAnsi="Arial" w:cs="Arial"/>
        </w:rPr>
        <w:t xml:space="preserve"> povinnost instalovat tabulku s dalšími dopravními informacemi</w:t>
      </w:r>
      <w:r>
        <w:rPr>
          <w:rFonts w:ascii="Arial" w:hAnsi="Arial" w:cs="Arial"/>
        </w:rPr>
        <w:t>.</w:t>
      </w:r>
      <w:r w:rsidR="003A65E8">
        <w:rPr>
          <w:rFonts w:ascii="Arial" w:hAnsi="Arial" w:cs="Arial"/>
        </w:rPr>
        <w:t xml:space="preserve"> Dopravce je povinen o dané skutečnosti Objednatele informovat.  </w:t>
      </w:r>
      <w:r>
        <w:rPr>
          <w:rFonts w:ascii="Arial" w:hAnsi="Arial" w:cs="Arial"/>
        </w:rPr>
        <w:t xml:space="preserve">  </w:t>
      </w:r>
    </w:p>
    <w:p w14:paraId="3B633A2F" w14:textId="3CA36D61" w:rsidR="00D82402" w:rsidRPr="00F5040A" w:rsidRDefault="00D82402" w:rsidP="000F0CEA">
      <w:pPr>
        <w:pStyle w:val="Nadpis3"/>
        <w:rPr>
          <w:rFonts w:ascii="Arial" w:hAnsi="Arial" w:cs="Arial"/>
          <w:color w:val="auto"/>
        </w:rPr>
      </w:pPr>
      <w:bookmarkStart w:id="121" w:name="_Toc6386424"/>
      <w:bookmarkStart w:id="122" w:name="_Toc132955324"/>
      <w:r w:rsidRPr="00F5040A">
        <w:rPr>
          <w:rFonts w:ascii="Arial" w:hAnsi="Arial" w:cs="Arial"/>
          <w:color w:val="auto"/>
        </w:rPr>
        <w:t>Tabulka s dalšími dopravními informacemi v zastávkách II. třídy</w:t>
      </w:r>
      <w:bookmarkEnd w:id="121"/>
      <w:bookmarkEnd w:id="122"/>
    </w:p>
    <w:p w14:paraId="737A03C5" w14:textId="23F49E09" w:rsidR="00F376EF"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v zastávkách II. třídy je zpravidla tabulka, kter</w:t>
      </w:r>
      <w:r w:rsidR="00F376EF">
        <w:rPr>
          <w:rFonts w:ascii="Arial" w:eastAsia="Calibri" w:hAnsi="Arial" w:cs="Arial"/>
        </w:rPr>
        <w:t>á</w:t>
      </w:r>
      <w:r w:rsidRPr="00456A0D">
        <w:rPr>
          <w:rFonts w:ascii="Arial" w:eastAsia="Calibri" w:hAnsi="Arial" w:cs="Arial"/>
        </w:rPr>
        <w:t xml:space="preserve"> </w:t>
      </w:r>
      <w:r w:rsidR="00F376EF">
        <w:rPr>
          <w:rFonts w:ascii="Arial" w:eastAsia="Calibri" w:hAnsi="Arial" w:cs="Arial"/>
        </w:rPr>
        <w:t>obsahuje následující informace:</w:t>
      </w:r>
    </w:p>
    <w:p w14:paraId="14D0EC4A" w14:textId="2D56B13E" w:rsidR="00F376EF" w:rsidRDefault="00F376EF" w:rsidP="000F0CEA">
      <w:pPr>
        <w:pStyle w:val="Odstavecseseznamem"/>
        <w:numPr>
          <w:ilvl w:val="0"/>
          <w:numId w:val="31"/>
        </w:numPr>
        <w:spacing w:before="120" w:after="120" w:line="360" w:lineRule="auto"/>
        <w:jc w:val="both"/>
        <w:rPr>
          <w:rFonts w:eastAsia="Calibri" w:cs="Arial"/>
        </w:rPr>
      </w:pPr>
      <w:r>
        <w:rPr>
          <w:rFonts w:eastAsia="Calibri" w:cs="Arial"/>
        </w:rPr>
        <w:t xml:space="preserve">Logo </w:t>
      </w:r>
      <w:r w:rsidR="00FC6CAB">
        <w:rPr>
          <w:rFonts w:eastAsia="Calibri" w:cs="Arial"/>
        </w:rPr>
        <w:t xml:space="preserve">IDS </w:t>
      </w:r>
      <w:r>
        <w:rPr>
          <w:rFonts w:eastAsia="Calibri" w:cs="Arial"/>
        </w:rPr>
        <w:t>VDV</w:t>
      </w:r>
    </w:p>
    <w:p w14:paraId="62A00F29" w14:textId="59F1A31A" w:rsidR="00F376EF" w:rsidRDefault="00F376EF" w:rsidP="000F0CEA">
      <w:pPr>
        <w:pStyle w:val="Odstavecseseznamem"/>
        <w:numPr>
          <w:ilvl w:val="0"/>
          <w:numId w:val="31"/>
        </w:numPr>
        <w:spacing w:before="120" w:after="120" w:line="360" w:lineRule="auto"/>
        <w:jc w:val="both"/>
        <w:rPr>
          <w:rFonts w:eastAsia="Calibri" w:cs="Arial"/>
        </w:rPr>
      </w:pPr>
      <w:r>
        <w:rPr>
          <w:rFonts w:eastAsia="Calibri" w:cs="Arial"/>
        </w:rPr>
        <w:t>Číslo a název zóny</w:t>
      </w:r>
    </w:p>
    <w:p w14:paraId="260AF024" w14:textId="7AFD7C08" w:rsidR="00F376EF" w:rsidRDefault="00F376EF" w:rsidP="000F0CEA">
      <w:pPr>
        <w:pStyle w:val="Odstavecseseznamem"/>
        <w:numPr>
          <w:ilvl w:val="0"/>
          <w:numId w:val="31"/>
        </w:numPr>
        <w:spacing w:before="120" w:after="120" w:line="360" w:lineRule="auto"/>
        <w:jc w:val="both"/>
        <w:rPr>
          <w:rFonts w:eastAsia="Calibri" w:cs="Arial"/>
        </w:rPr>
      </w:pPr>
      <w:r>
        <w:rPr>
          <w:rFonts w:eastAsia="Calibri" w:cs="Arial"/>
        </w:rPr>
        <w:t>Označení nástupiště (pokud je v příslušné zastávce požadováno)</w:t>
      </w:r>
    </w:p>
    <w:p w14:paraId="698C483F" w14:textId="65B00492" w:rsidR="00F376EF" w:rsidRDefault="00F376EF" w:rsidP="000F0CEA">
      <w:pPr>
        <w:pStyle w:val="Odstavecseseznamem"/>
        <w:numPr>
          <w:ilvl w:val="0"/>
          <w:numId w:val="31"/>
        </w:numPr>
        <w:spacing w:before="120" w:after="120" w:line="360" w:lineRule="auto"/>
        <w:jc w:val="both"/>
        <w:rPr>
          <w:rFonts w:eastAsia="Calibri" w:cs="Arial"/>
        </w:rPr>
      </w:pPr>
      <w:r>
        <w:rPr>
          <w:rFonts w:eastAsia="Calibri" w:cs="Arial"/>
        </w:rPr>
        <w:t>Název zastávky</w:t>
      </w:r>
    </w:p>
    <w:p w14:paraId="2CAC5505" w14:textId="5E06F1A3" w:rsidR="00F376EF" w:rsidRPr="007F41BF" w:rsidRDefault="00F376EF" w:rsidP="000F0CEA">
      <w:pPr>
        <w:pStyle w:val="Odstavecseseznamem"/>
        <w:numPr>
          <w:ilvl w:val="0"/>
          <w:numId w:val="31"/>
        </w:numPr>
        <w:spacing w:before="120" w:after="120" w:line="360" w:lineRule="auto"/>
        <w:jc w:val="both"/>
        <w:rPr>
          <w:rFonts w:eastAsia="Calibri" w:cs="Arial"/>
        </w:rPr>
      </w:pPr>
      <w:r>
        <w:rPr>
          <w:rFonts w:eastAsia="Calibri" w:cs="Arial"/>
        </w:rPr>
        <w:t>Čísla linek (v třímístné podobě) a rámcový popis vedení trasy v příslušném směru</w:t>
      </w:r>
    </w:p>
    <w:p w14:paraId="68BBF244" w14:textId="25A6A8F4" w:rsidR="00D82402" w:rsidRPr="00456A0D" w:rsidRDefault="00D82402" w:rsidP="000F0CEA">
      <w:pPr>
        <w:spacing w:before="120" w:after="120" w:line="360" w:lineRule="auto"/>
        <w:ind w:firstLine="284"/>
        <w:jc w:val="both"/>
        <w:rPr>
          <w:rFonts w:ascii="Arial" w:hAnsi="Arial" w:cs="Arial"/>
        </w:rPr>
      </w:pP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w:t>
      </w:r>
      <w:r w:rsidR="0048053A">
        <w:rPr>
          <w:rFonts w:ascii="Arial" w:eastAsia="Calibri" w:hAnsi="Arial" w:cs="Arial"/>
        </w:rPr>
        <w:t xml:space="preserve">a po konzultaci s Objednatelem </w:t>
      </w:r>
      <w:r w:rsidRPr="00456A0D">
        <w:rPr>
          <w:rFonts w:ascii="Arial" w:eastAsia="Calibri" w:hAnsi="Arial" w:cs="Arial"/>
        </w:rPr>
        <w:t xml:space="preserve">název zastávky zveřejněn na jiném vhodném místě čekací plochy (např. stěna přístřešku). Zveřejnění názvu zastávky musí být v zastávce provedeno tak, aby bylo standardně čitelné i z vozidla jedoucího po trase linky. </w:t>
      </w:r>
      <w:r w:rsidR="007F41BF" w:rsidRPr="00456A0D">
        <w:rPr>
          <w:rFonts w:ascii="Arial" w:eastAsia="Calibri" w:hAnsi="Arial" w:cs="Arial"/>
          <w:bCs/>
        </w:rPr>
        <w:t xml:space="preserve">Tabulka musí </w:t>
      </w:r>
      <w:r w:rsidR="007F41BF"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r w:rsidR="006F28D1">
        <w:rPr>
          <w:rFonts w:ascii="Arial" w:hAnsi="Arial" w:cs="Arial"/>
        </w:rPr>
        <w:t xml:space="preserve"> </w:t>
      </w:r>
      <w:r w:rsidRPr="00456A0D">
        <w:rPr>
          <w:rFonts w:ascii="Arial" w:hAnsi="Arial" w:cs="Arial"/>
        </w:rPr>
        <w:t>Za zveřejnění názvu zastávky vždy odpovídá vlastník (dopravce).</w:t>
      </w:r>
    </w:p>
    <w:p w14:paraId="0D4A08B4" w14:textId="5382D956" w:rsidR="00D82402" w:rsidRPr="00F5040A" w:rsidRDefault="00D82402" w:rsidP="000F0CEA">
      <w:pPr>
        <w:pStyle w:val="Nadpis2"/>
        <w:rPr>
          <w:rFonts w:ascii="Arial" w:hAnsi="Arial" w:cs="Arial"/>
          <w:color w:val="auto"/>
        </w:rPr>
      </w:pPr>
      <w:bookmarkStart w:id="123" w:name="_Toc6386425"/>
      <w:bookmarkStart w:id="124" w:name="_Toc132955325"/>
      <w:r w:rsidRPr="00F5040A">
        <w:rPr>
          <w:rFonts w:ascii="Arial" w:hAnsi="Arial" w:cs="Arial"/>
          <w:color w:val="auto"/>
        </w:rPr>
        <w:t>Označení zastávek</w:t>
      </w:r>
      <w:bookmarkEnd w:id="123"/>
      <w:bookmarkEnd w:id="124"/>
    </w:p>
    <w:p w14:paraId="6C3C8760" w14:textId="76AAF275" w:rsidR="00D82402" w:rsidRPr="00F5040A" w:rsidRDefault="00D82402" w:rsidP="000F0CEA">
      <w:pPr>
        <w:pStyle w:val="Nadpis3"/>
        <w:rPr>
          <w:rFonts w:ascii="Arial" w:hAnsi="Arial" w:cs="Arial"/>
          <w:color w:val="auto"/>
        </w:rPr>
      </w:pPr>
      <w:bookmarkStart w:id="125" w:name="_Toc6386426"/>
      <w:bookmarkStart w:id="126" w:name="_Toc132955326"/>
      <w:r w:rsidRPr="00F5040A">
        <w:rPr>
          <w:rFonts w:ascii="Arial" w:hAnsi="Arial" w:cs="Arial"/>
          <w:color w:val="auto"/>
        </w:rPr>
        <w:t>Zastávky skupiny A</w:t>
      </w:r>
      <w:bookmarkEnd w:id="125"/>
      <w:bookmarkEnd w:id="126"/>
    </w:p>
    <w:p w14:paraId="69227199" w14:textId="2E78D3B3"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Zastávky skupiny A jsou umístěny ve městech, kde je provozována MHD (viz </w:t>
      </w:r>
      <w:r w:rsidR="00EA3039">
        <w:rPr>
          <w:rFonts w:ascii="Arial" w:hAnsi="Arial" w:cs="Arial"/>
        </w:rPr>
        <w:t>podkapitola 4.1</w:t>
      </w:r>
      <w:r w:rsidRPr="00456A0D">
        <w:rPr>
          <w:rFonts w:ascii="Arial" w:hAnsi="Arial" w:cs="Arial"/>
        </w:rPr>
        <w:t xml:space="preserve">).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w:t>
      </w:r>
      <w:r w:rsidR="0065203F">
        <w:rPr>
          <w:rFonts w:ascii="Arial" w:hAnsi="Arial" w:cs="Arial"/>
        </w:rPr>
        <w:t xml:space="preserve">Integrovaného dopravního systému </w:t>
      </w:r>
      <w:r w:rsidRPr="00456A0D">
        <w:rPr>
          <w:rFonts w:ascii="Arial" w:hAnsi="Arial" w:cs="Arial"/>
        </w:rPr>
        <w:t>Veřejn</w:t>
      </w:r>
      <w:r w:rsidR="0065203F">
        <w:rPr>
          <w:rFonts w:ascii="Arial" w:hAnsi="Arial" w:cs="Arial"/>
        </w:rPr>
        <w:t>á</w:t>
      </w:r>
      <w:r w:rsidRPr="00456A0D">
        <w:rPr>
          <w:rFonts w:ascii="Arial" w:hAnsi="Arial" w:cs="Arial"/>
        </w:rPr>
        <w:t xml:space="preserve"> doprav</w:t>
      </w:r>
      <w:r w:rsidR="0065203F">
        <w:rPr>
          <w:rFonts w:ascii="Arial" w:hAnsi="Arial" w:cs="Arial"/>
        </w:rPr>
        <w:t>a</w:t>
      </w:r>
      <w:r w:rsidRPr="00456A0D">
        <w:rPr>
          <w:rFonts w:ascii="Arial" w:hAnsi="Arial" w:cs="Arial"/>
        </w:rPr>
        <w:t xml:space="preserve"> Vysočiny tak, aby došlo k postupnému sjednocení standardu v rámci obsluhovaného území </w:t>
      </w:r>
      <w:r w:rsidR="0065203F">
        <w:rPr>
          <w:rFonts w:ascii="Arial" w:hAnsi="Arial" w:cs="Arial"/>
        </w:rPr>
        <w:t xml:space="preserve">IDS </w:t>
      </w:r>
      <w:r w:rsidRPr="00456A0D">
        <w:rPr>
          <w:rFonts w:ascii="Arial" w:hAnsi="Arial" w:cs="Arial"/>
        </w:rPr>
        <w:t xml:space="preserve">VDV. V případě </w:t>
      </w:r>
      <w:r w:rsidRPr="00456A0D">
        <w:rPr>
          <w:rFonts w:ascii="Arial" w:hAnsi="Arial" w:cs="Arial"/>
        </w:rPr>
        <w:lastRenderedPageBreak/>
        <w:t>neshody mezi objednavateli dopravních výkonů (případně dopravci)</w:t>
      </w:r>
      <w:r w:rsidRPr="00456A0D">
        <w:rPr>
          <w:rStyle w:val="Znakapoznpodarou"/>
          <w:rFonts w:ascii="Arial" w:hAnsi="Arial" w:cs="Arial"/>
        </w:rPr>
        <w:footnoteReference w:id="21"/>
      </w:r>
      <w:r w:rsidRPr="00456A0D">
        <w:rPr>
          <w:rFonts w:ascii="Arial" w:hAnsi="Arial" w:cs="Arial"/>
        </w:rPr>
        <w:t xml:space="preserve"> se zastávka zařadí do skupiny B.</w:t>
      </w:r>
    </w:p>
    <w:p w14:paraId="696CE102" w14:textId="38CBBB99" w:rsidR="00D82402" w:rsidRPr="00F5040A" w:rsidRDefault="00D82402" w:rsidP="000F0CEA">
      <w:pPr>
        <w:pStyle w:val="Nadpis3"/>
        <w:rPr>
          <w:rFonts w:ascii="Arial" w:hAnsi="Arial" w:cs="Arial"/>
          <w:color w:val="auto"/>
        </w:rPr>
      </w:pPr>
      <w:bookmarkStart w:id="127" w:name="_Toc6386427"/>
      <w:bookmarkStart w:id="128" w:name="_Toc132955327"/>
      <w:r w:rsidRPr="00F5040A">
        <w:rPr>
          <w:rFonts w:ascii="Arial" w:hAnsi="Arial" w:cs="Arial"/>
          <w:color w:val="auto"/>
        </w:rPr>
        <w:t>Zastávky skupiny B – standard designu VDV</w:t>
      </w:r>
      <w:bookmarkEnd w:id="127"/>
      <w:bookmarkEnd w:id="128"/>
    </w:p>
    <w:p w14:paraId="1100EF2F" w14:textId="7777777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365C21E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Zastávky linek </w:t>
      </w:r>
      <w:r w:rsidR="0065203F">
        <w:rPr>
          <w:rFonts w:ascii="Arial" w:hAnsi="Arial" w:cs="Arial"/>
        </w:rPr>
        <w:t xml:space="preserve">IDS </w:t>
      </w:r>
      <w:r w:rsidRPr="00456A0D">
        <w:rPr>
          <w:rFonts w:ascii="Arial" w:hAnsi="Arial" w:cs="Arial"/>
        </w:rPr>
        <w:t>VDV na území Kraje Vysočina musí mít označení v souladu s</w:t>
      </w:r>
      <w:r w:rsidRPr="00456A0D">
        <w:rPr>
          <w:rFonts w:ascii="Arial" w:eastAsia="Calibri" w:hAnsi="Arial" w:cs="Arial"/>
          <w:bCs/>
        </w:rPr>
        <w:t xml:space="preserve"> Grafickým manuálem </w:t>
      </w:r>
      <w:r w:rsidR="0065203F">
        <w:rPr>
          <w:rFonts w:ascii="Arial" w:eastAsia="Calibri" w:hAnsi="Arial" w:cs="Arial"/>
          <w:bCs/>
        </w:rPr>
        <w:t xml:space="preserve">Integrovaného dopravního systému </w:t>
      </w:r>
      <w:r w:rsidRPr="00456A0D">
        <w:rPr>
          <w:rFonts w:ascii="Arial" w:eastAsia="Calibri" w:hAnsi="Arial" w:cs="Arial"/>
          <w:bCs/>
        </w:rPr>
        <w:t>Veřejn</w:t>
      </w:r>
      <w:r w:rsidR="0065203F">
        <w:rPr>
          <w:rFonts w:ascii="Arial" w:eastAsia="Calibri" w:hAnsi="Arial" w:cs="Arial"/>
          <w:bCs/>
        </w:rPr>
        <w:t>á</w:t>
      </w:r>
      <w:r w:rsidRPr="00456A0D">
        <w:rPr>
          <w:rFonts w:ascii="Arial" w:eastAsia="Calibri" w:hAnsi="Arial" w:cs="Arial"/>
          <w:bCs/>
        </w:rPr>
        <w:t xml:space="preserve"> doprav</w:t>
      </w:r>
      <w:r w:rsidR="0065203F">
        <w:rPr>
          <w:rFonts w:ascii="Arial" w:eastAsia="Calibri" w:hAnsi="Arial" w:cs="Arial"/>
          <w:bCs/>
        </w:rPr>
        <w:t>a</w:t>
      </w:r>
      <w:r w:rsidRPr="00456A0D">
        <w:rPr>
          <w:rFonts w:ascii="Arial" w:eastAsia="Calibri" w:hAnsi="Arial" w:cs="Arial"/>
          <w:bCs/>
        </w:rPr>
        <w:t xml:space="preserve"> Vysočiny</w:t>
      </w:r>
      <w:r w:rsidRPr="00456A0D">
        <w:rPr>
          <w:rStyle w:val="Znakapoznpodarou"/>
          <w:rFonts w:ascii="Arial" w:eastAsia="Calibri" w:hAnsi="Arial" w:cs="Arial"/>
          <w:bCs/>
        </w:rPr>
        <w:footnoteReference w:id="22"/>
      </w:r>
      <w:r w:rsidRPr="00456A0D">
        <w:rPr>
          <w:rFonts w:ascii="Arial" w:eastAsia="Calibri" w:hAnsi="Arial" w:cs="Arial"/>
          <w:bCs/>
        </w:rPr>
        <w:t>.</w:t>
      </w:r>
    </w:p>
    <w:p w14:paraId="3A5A63C6" w14:textId="2A832C87" w:rsidR="00D82402" w:rsidRPr="00F5040A" w:rsidRDefault="00D82402" w:rsidP="000F0CEA">
      <w:pPr>
        <w:pStyle w:val="Nadpis2"/>
        <w:rPr>
          <w:rFonts w:ascii="Arial" w:hAnsi="Arial" w:cs="Arial"/>
          <w:color w:val="auto"/>
        </w:rPr>
      </w:pPr>
      <w:bookmarkStart w:id="129" w:name="_Toc6386428"/>
      <w:bookmarkStart w:id="130" w:name="_Toc132955328"/>
      <w:r w:rsidRPr="00F5040A">
        <w:rPr>
          <w:rFonts w:ascii="Arial" w:hAnsi="Arial" w:cs="Arial"/>
          <w:color w:val="auto"/>
        </w:rPr>
        <w:t xml:space="preserve">Vlastnictví zastávek </w:t>
      </w:r>
      <w:r w:rsidR="0065203F">
        <w:rPr>
          <w:rFonts w:ascii="Arial" w:hAnsi="Arial" w:cs="Arial"/>
          <w:color w:val="auto"/>
        </w:rPr>
        <w:t xml:space="preserve">IDS </w:t>
      </w:r>
      <w:r w:rsidRPr="00F5040A">
        <w:rPr>
          <w:rFonts w:ascii="Arial" w:hAnsi="Arial" w:cs="Arial"/>
          <w:color w:val="auto"/>
        </w:rPr>
        <w:t>VDV</w:t>
      </w:r>
      <w:bookmarkEnd w:id="129"/>
      <w:bookmarkEnd w:id="130"/>
    </w:p>
    <w:p w14:paraId="38B284DD" w14:textId="23175302"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Dopravní značky označující zastávky jsou ve vlastnictví vlastníka </w:t>
      </w:r>
      <w:r w:rsidR="004C5E4F">
        <w:rPr>
          <w:rFonts w:ascii="Arial" w:hAnsi="Arial" w:cs="Arial"/>
        </w:rPr>
        <w:t xml:space="preserve">pozemní </w:t>
      </w:r>
      <w:r w:rsidRPr="00456A0D">
        <w:rPr>
          <w:rFonts w:ascii="Arial" w:hAnsi="Arial" w:cs="Arial"/>
        </w:rPr>
        <w:t>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23"/>
      </w:r>
      <w:r w:rsidRPr="00456A0D">
        <w:rPr>
          <w:rFonts w:ascii="Arial" w:hAnsi="Arial" w:cs="Arial"/>
        </w:rPr>
        <w:t>.</w:t>
      </w:r>
      <w:r w:rsidR="004C5E4F" w:rsidRPr="004C5E4F">
        <w:rPr>
          <w:rFonts w:ascii="Arial" w:hAnsi="Arial" w:cs="Arial"/>
        </w:rPr>
        <w:t xml:space="preserve"> </w:t>
      </w:r>
      <w:r w:rsidR="004C5E4F">
        <w:rPr>
          <w:rFonts w:ascii="Arial" w:hAnsi="Arial" w:cs="Arial"/>
        </w:rPr>
        <w:t xml:space="preserve">Souhrnný seznam zastávek za oblast č. 1 je uveden v příloze č. 10. V případě, že v místě zastávky není umístěna dopravní značka IJ4a anebo IJ4b, </w:t>
      </w:r>
      <w:r w:rsidR="00B41FCB">
        <w:rPr>
          <w:rFonts w:ascii="Arial" w:hAnsi="Arial" w:cs="Arial"/>
        </w:rPr>
        <w:t xml:space="preserve">dopravce nemá povinnost </w:t>
      </w:r>
      <w:r w:rsidR="005514E6">
        <w:rPr>
          <w:rFonts w:ascii="Arial" w:hAnsi="Arial" w:cs="Arial"/>
        </w:rPr>
        <w:t>tabulku s dalšími dopravními informacemi (dodatkovou tabulku)</w:t>
      </w:r>
      <w:r w:rsidR="00B41FCB">
        <w:rPr>
          <w:rFonts w:ascii="Arial" w:hAnsi="Arial" w:cs="Arial"/>
        </w:rPr>
        <w:t xml:space="preserve"> </w:t>
      </w:r>
      <w:r w:rsidR="001A1BD7">
        <w:rPr>
          <w:rFonts w:ascii="Arial" w:hAnsi="Arial" w:cs="Arial"/>
        </w:rPr>
        <w:t>instalovat</w:t>
      </w:r>
      <w:r w:rsidR="00B41FCB">
        <w:rPr>
          <w:rFonts w:ascii="Arial" w:hAnsi="Arial" w:cs="Arial"/>
        </w:rPr>
        <w:t xml:space="preserve"> do doby, než tak bude ze strany vlastníka pozemní komunikace učiněno. </w:t>
      </w:r>
    </w:p>
    <w:p w14:paraId="339FD546" w14:textId="5B5C9A58" w:rsidR="00D82402" w:rsidRPr="00F5040A" w:rsidRDefault="00D82402" w:rsidP="000F0CEA">
      <w:pPr>
        <w:pStyle w:val="Nadpis2"/>
        <w:rPr>
          <w:rFonts w:ascii="Arial" w:hAnsi="Arial" w:cs="Arial"/>
          <w:color w:val="auto"/>
        </w:rPr>
      </w:pPr>
      <w:bookmarkStart w:id="131" w:name="_Toc6386429"/>
      <w:bookmarkStart w:id="132" w:name="_Ref61339328"/>
      <w:bookmarkStart w:id="133" w:name="_Toc132955329"/>
      <w:r w:rsidRPr="00F5040A">
        <w:rPr>
          <w:rFonts w:ascii="Arial" w:hAnsi="Arial" w:cs="Arial"/>
          <w:color w:val="auto"/>
        </w:rPr>
        <w:t>Dočasné označování zastávek</w:t>
      </w:r>
      <w:bookmarkEnd w:id="131"/>
      <w:bookmarkEnd w:id="132"/>
      <w:bookmarkEnd w:id="133"/>
    </w:p>
    <w:p w14:paraId="15C5A0BE" w14:textId="06C9ED9A"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2D3238">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w:t>
      </w:r>
      <w:r w:rsidR="00A072EA">
        <w:rPr>
          <w:rFonts w:ascii="Arial" w:hAnsi="Arial" w:cs="Arial"/>
        </w:rPr>
        <w:t>z</w:t>
      </w:r>
      <w:r w:rsidRPr="00456A0D">
        <w:rPr>
          <w:rFonts w:ascii="Arial" w:hAnsi="Arial" w:cs="Arial"/>
        </w:rPr>
        <w:t xml:space="preserve">odpovídá </w:t>
      </w:r>
      <w:r w:rsidR="0079420A">
        <w:rPr>
          <w:rFonts w:ascii="Arial" w:hAnsi="Arial" w:cs="Arial"/>
        </w:rPr>
        <w:t>vlastník (</w:t>
      </w:r>
      <w:r w:rsidR="00A072EA">
        <w:rPr>
          <w:rFonts w:ascii="Arial" w:hAnsi="Arial" w:cs="Arial"/>
        </w:rPr>
        <w:t>dopravce</w:t>
      </w:r>
      <w:r w:rsidR="0079420A">
        <w:rPr>
          <w:rFonts w:ascii="Arial" w:hAnsi="Arial" w:cs="Arial"/>
        </w:rPr>
        <w:t xml:space="preserve">)zařízení pro zveřejňování jízdních řádů. </w:t>
      </w:r>
    </w:p>
    <w:p w14:paraId="59B46958" w14:textId="0BACE3B9"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w:t>
      </w:r>
      <w:r w:rsidR="0079420A">
        <w:rPr>
          <w:rFonts w:ascii="Arial" w:hAnsi="Arial" w:cs="Arial"/>
        </w:rPr>
        <w:t>uvedeny</w:t>
      </w:r>
      <w:r w:rsidRPr="00456A0D">
        <w:rPr>
          <w:rFonts w:ascii="Arial" w:hAnsi="Arial" w:cs="Arial"/>
        </w:rPr>
        <w:t xml:space="preserve"> příslušné informace pro cestující</w:t>
      </w:r>
      <w:r w:rsidR="0079420A">
        <w:rPr>
          <w:rFonts w:ascii="Arial" w:hAnsi="Arial" w:cs="Arial"/>
        </w:rPr>
        <w:t xml:space="preserve"> v místě původní zastávky</w:t>
      </w:r>
      <w:r w:rsidRPr="00456A0D">
        <w:rPr>
          <w:rFonts w:ascii="Arial" w:hAnsi="Arial" w:cs="Arial"/>
        </w:rPr>
        <w:t>.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03B1A318" w:rsidR="00D82402" w:rsidRPr="00F5040A" w:rsidRDefault="00D82402" w:rsidP="000F0CEA">
      <w:pPr>
        <w:pStyle w:val="Nadpis2"/>
        <w:rPr>
          <w:rFonts w:ascii="Arial" w:hAnsi="Arial" w:cs="Arial"/>
          <w:color w:val="auto"/>
        </w:rPr>
      </w:pPr>
      <w:bookmarkStart w:id="134" w:name="_Toc6386430"/>
      <w:bookmarkStart w:id="135" w:name="_Toc132955330"/>
      <w:r w:rsidRPr="00F5040A">
        <w:rPr>
          <w:rFonts w:ascii="Arial" w:hAnsi="Arial" w:cs="Arial"/>
          <w:color w:val="auto"/>
        </w:rPr>
        <w:lastRenderedPageBreak/>
        <w:t xml:space="preserve">Pravidelná kontrola a údržba zastávek </w:t>
      </w:r>
      <w:r w:rsidR="0065203F">
        <w:rPr>
          <w:rFonts w:ascii="Arial" w:hAnsi="Arial" w:cs="Arial"/>
          <w:color w:val="auto"/>
        </w:rPr>
        <w:t xml:space="preserve">IDS </w:t>
      </w:r>
      <w:r w:rsidRPr="00F5040A">
        <w:rPr>
          <w:rFonts w:ascii="Arial" w:hAnsi="Arial" w:cs="Arial"/>
          <w:color w:val="auto"/>
        </w:rPr>
        <w:t>VDV</w:t>
      </w:r>
      <w:bookmarkEnd w:id="134"/>
      <w:bookmarkEnd w:id="135"/>
    </w:p>
    <w:p w14:paraId="4C445D47" w14:textId="619C50BE"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2D323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roku. </w:t>
      </w:r>
      <w:r w:rsidR="00114E51">
        <w:rPr>
          <w:rFonts w:ascii="Arial" w:eastAsia="Calibri" w:hAnsi="Arial" w:cs="Arial"/>
        </w:rPr>
        <w:t>Z</w:t>
      </w:r>
      <w:r w:rsidRPr="00456A0D">
        <w:rPr>
          <w:rFonts w:ascii="Arial" w:eastAsia="Calibri" w:hAnsi="Arial" w:cs="Arial"/>
        </w:rPr>
        <w:t>astávky</w:t>
      </w:r>
      <w:r w:rsidR="00114E51">
        <w:rPr>
          <w:rFonts w:ascii="Arial" w:eastAsia="Calibri" w:hAnsi="Arial" w:cs="Arial"/>
        </w:rPr>
        <w:t xml:space="preserve"> I. třídy</w:t>
      </w:r>
      <w:r w:rsidRPr="00456A0D">
        <w:rPr>
          <w:rFonts w:ascii="Arial" w:eastAsia="Calibri" w:hAnsi="Arial" w:cs="Arial"/>
        </w:rPr>
        <w:t xml:space="preserve"> </w:t>
      </w:r>
      <w:r w:rsidR="00114E51">
        <w:rPr>
          <w:rFonts w:ascii="Arial" w:eastAsia="Calibri" w:hAnsi="Arial" w:cs="Arial"/>
        </w:rPr>
        <w:t>musí být</w:t>
      </w:r>
      <w:r w:rsidRPr="00456A0D">
        <w:rPr>
          <w:rFonts w:ascii="Arial" w:eastAsia="Calibri" w:hAnsi="Arial" w:cs="Arial"/>
        </w:rPr>
        <w:t xml:space="preserve"> kontrolovány </w:t>
      </w:r>
      <w:r w:rsidR="00114E51">
        <w:rPr>
          <w:rFonts w:ascii="Arial" w:eastAsia="Calibri" w:hAnsi="Arial" w:cs="Arial"/>
        </w:rPr>
        <w:t>každé 2 týdny</w:t>
      </w:r>
      <w:r w:rsidRPr="00456A0D">
        <w:rPr>
          <w:rFonts w:ascii="Arial" w:eastAsia="Calibri" w:hAnsi="Arial" w:cs="Arial"/>
        </w:rPr>
        <w:t xml:space="preserve">. Během </w:t>
      </w:r>
      <w:r w:rsidRPr="00456A0D">
        <w:rPr>
          <w:rFonts w:ascii="Arial" w:hAnsi="Arial" w:cs="Arial"/>
        </w:rPr>
        <w:t>kontroly</w:t>
      </w:r>
      <w:r w:rsidRPr="00456A0D">
        <w:rPr>
          <w:rFonts w:ascii="Arial" w:eastAsia="Calibri" w:hAnsi="Arial" w:cs="Arial"/>
        </w:rPr>
        <w:t xml:space="preserve"> se zjišťuje, zda zastávka splňuje standardy </w:t>
      </w:r>
      <w:r w:rsidR="0065203F">
        <w:rPr>
          <w:rFonts w:ascii="Arial" w:eastAsia="Calibri" w:hAnsi="Arial" w:cs="Arial"/>
        </w:rPr>
        <w:t xml:space="preserve">IDS </w:t>
      </w:r>
      <w:r w:rsidRPr="00456A0D">
        <w:rPr>
          <w:rFonts w:ascii="Arial" w:eastAsia="Calibri" w:hAnsi="Arial" w:cs="Arial"/>
        </w:rPr>
        <w:t xml:space="preserve">VDV – povinné minimální vybavení pro danou třídu zastávky a nutnost oprav nebo doplnění </w:t>
      </w:r>
      <w:r w:rsidR="00114E51">
        <w:rPr>
          <w:rFonts w:ascii="Arial" w:eastAsia="Calibri" w:hAnsi="Arial" w:cs="Arial"/>
        </w:rPr>
        <w:t>jejího</w:t>
      </w:r>
      <w:r w:rsidR="00114E51" w:rsidRPr="00456A0D">
        <w:rPr>
          <w:rFonts w:ascii="Arial" w:eastAsia="Calibri" w:hAnsi="Arial" w:cs="Arial"/>
        </w:rPr>
        <w:t xml:space="preserve"> </w:t>
      </w:r>
      <w:r w:rsidRPr="00456A0D">
        <w:rPr>
          <w:rFonts w:ascii="Arial" w:eastAsia="Calibri" w:hAnsi="Arial" w:cs="Arial"/>
        </w:rPr>
        <w:t xml:space="preserve">vybavení. Kontrolu provádí vlastník vybavení zastávky, případně jím pověřený subjekt, který o provedených periodických kontrolách a zjištěných závadách vyhotovuje písemný záznam. Za správnost provedení kontroly a odstranění nedostatků odpovídá vlastník </w:t>
      </w:r>
      <w:r w:rsidR="003145B5" w:rsidRPr="00456A0D">
        <w:rPr>
          <w:rFonts w:ascii="Arial" w:eastAsia="Calibri" w:hAnsi="Arial" w:cs="Arial"/>
        </w:rPr>
        <w:t>vybavení.</w:t>
      </w:r>
      <w:r w:rsidRPr="00456A0D">
        <w:rPr>
          <w:rFonts w:ascii="Arial" w:eastAsia="Calibri" w:hAnsi="Arial" w:cs="Arial"/>
        </w:rPr>
        <w:t xml:space="preserve"> </w:t>
      </w:r>
    </w:p>
    <w:p w14:paraId="2F37E801" w14:textId="6690449E" w:rsidR="00D82402" w:rsidRPr="00456A0D" w:rsidRDefault="00D82402" w:rsidP="000F0CEA">
      <w:pPr>
        <w:spacing w:before="360" w:line="360" w:lineRule="auto"/>
        <w:jc w:val="both"/>
        <w:rPr>
          <w:rFonts w:ascii="Arial" w:eastAsia="Calibri" w:hAnsi="Arial" w:cs="Arial"/>
          <w:b/>
        </w:rPr>
      </w:pPr>
      <w:bookmarkStart w:id="136" w:name="_Toc187136836"/>
      <w:bookmarkStart w:id="137" w:name="_Toc184093106"/>
      <w:r w:rsidRPr="00456A0D">
        <w:rPr>
          <w:rFonts w:ascii="Arial" w:eastAsia="Calibri" w:hAnsi="Arial" w:cs="Arial"/>
          <w:b/>
        </w:rPr>
        <w:t>Závazné termíny pro zjišťování a nápravu závad na zastávkách</w:t>
      </w:r>
      <w:bookmarkEnd w:id="136"/>
      <w:bookmarkEnd w:id="137"/>
    </w:p>
    <w:p w14:paraId="0ECC3A6B" w14:textId="77777777" w:rsidR="00D82402" w:rsidRPr="00456A0D" w:rsidRDefault="00D82402" w:rsidP="000F0CEA">
      <w:pPr>
        <w:spacing w:before="240" w:line="360" w:lineRule="auto"/>
        <w:jc w:val="both"/>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0F0CEA">
            <w:pPr>
              <w:jc w:val="both"/>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0F0CEA">
            <w:pPr>
              <w:keepNext/>
              <w:spacing w:after="0"/>
              <w:jc w:val="both"/>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0F0CEA">
            <w:pPr>
              <w:keepNext/>
              <w:spacing w:after="0"/>
              <w:jc w:val="both"/>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0F0CEA">
            <w:pPr>
              <w:jc w:val="both"/>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0F0CEA">
            <w:pPr>
              <w:jc w:val="both"/>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0F0CEA">
            <w:pPr>
              <w:jc w:val="both"/>
              <w:rPr>
                <w:rFonts w:ascii="Arial" w:hAnsi="Arial" w:cs="Arial"/>
                <w:b/>
              </w:rPr>
            </w:pPr>
            <w:r w:rsidRPr="00456A0D">
              <w:rPr>
                <w:rFonts w:ascii="Arial" w:hAnsi="Arial" w:cs="Arial"/>
                <w:b/>
              </w:rPr>
              <w:t>Chybějící nebo nečitelný plán nástupišť (pokud je v zastávce požadován).</w:t>
            </w:r>
          </w:p>
        </w:tc>
        <w:tc>
          <w:tcPr>
            <w:tcW w:w="2481" w:type="dxa"/>
            <w:vAlign w:val="center"/>
            <w:hideMark/>
          </w:tcPr>
          <w:p w14:paraId="721485AD" w14:textId="1ECC8A02"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4F0872CB" w14:textId="7BFDD28A" w:rsidR="005F60CE" w:rsidRPr="00C50B7A" w:rsidRDefault="005F60CE" w:rsidP="000F0CEA">
      <w:pPr>
        <w:pStyle w:val="Nadpis1"/>
        <w:rPr>
          <w:rFonts w:ascii="Arial" w:hAnsi="Arial" w:cs="Arial"/>
          <w:color w:val="auto"/>
        </w:rPr>
      </w:pPr>
      <w:bookmarkStart w:id="138" w:name="_Toc6386431"/>
      <w:bookmarkStart w:id="139" w:name="_Toc132955331"/>
      <w:r w:rsidRPr="00C50B7A">
        <w:rPr>
          <w:rFonts w:ascii="Arial" w:hAnsi="Arial" w:cs="Arial"/>
          <w:color w:val="auto"/>
        </w:rPr>
        <w:t>STANDARD PODOBY JÍZDNÍCH ŘÁDŮ</w:t>
      </w:r>
      <w:bookmarkEnd w:id="138"/>
      <w:bookmarkEnd w:id="139"/>
    </w:p>
    <w:p w14:paraId="1228C252" w14:textId="5C69D068" w:rsidR="005F60CE" w:rsidRPr="00456A0D" w:rsidRDefault="005F60CE" w:rsidP="000F0CEA">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24"/>
      </w:r>
      <w:r w:rsidR="00C50B7A">
        <w:rPr>
          <w:rFonts w:ascii="Arial" w:hAnsi="Arial" w:cs="Arial"/>
        </w:rPr>
        <w:t xml:space="preserve"> </w:t>
      </w:r>
      <w:r w:rsidR="00C50B7A" w:rsidRPr="009723FD">
        <w:rPr>
          <w:rFonts w:ascii="Arial" w:hAnsi="Arial" w:cs="Arial"/>
        </w:rPr>
        <w:t xml:space="preserve">A zákonných úprav platných v době platnosti </w:t>
      </w:r>
      <w:r w:rsidR="00245D1E">
        <w:rPr>
          <w:rFonts w:ascii="Arial" w:hAnsi="Arial" w:cs="Arial"/>
        </w:rPr>
        <w:t>s</w:t>
      </w:r>
      <w:r w:rsidR="00245D1E" w:rsidRPr="009723FD">
        <w:rPr>
          <w:rFonts w:ascii="Arial" w:hAnsi="Arial" w:cs="Arial"/>
        </w:rPr>
        <w:t>mlouvy</w:t>
      </w:r>
      <w:r w:rsidR="00C50B7A" w:rsidRPr="009723FD">
        <w:rPr>
          <w:rFonts w:ascii="Arial" w:hAnsi="Arial" w:cs="Arial"/>
        </w:rPr>
        <w:t>. Vzor jízdníh</w:t>
      </w:r>
      <w:r w:rsidR="009723FD" w:rsidRPr="009723FD">
        <w:rPr>
          <w:rFonts w:ascii="Arial" w:hAnsi="Arial" w:cs="Arial"/>
        </w:rPr>
        <w:t xml:space="preserve">o řádu je přiložen v příloze č. 3 TPS </w:t>
      </w:r>
      <w:r w:rsidR="0065203F">
        <w:rPr>
          <w:rFonts w:ascii="Arial" w:hAnsi="Arial" w:cs="Arial"/>
        </w:rPr>
        <w:t xml:space="preserve">IDS </w:t>
      </w:r>
      <w:r w:rsidR="009723FD" w:rsidRPr="009723FD">
        <w:rPr>
          <w:rFonts w:ascii="Arial" w:hAnsi="Arial" w:cs="Arial"/>
        </w:rPr>
        <w:t>VDV – „Vzor JŘ“</w:t>
      </w:r>
      <w:r w:rsidR="00C50B7A" w:rsidRPr="009723FD">
        <w:rPr>
          <w:rFonts w:ascii="Arial" w:hAnsi="Arial" w:cs="Arial"/>
        </w:rPr>
        <w:t>.</w:t>
      </w:r>
      <w:r w:rsidR="00F80E75">
        <w:rPr>
          <w:rFonts w:ascii="Arial" w:hAnsi="Arial" w:cs="Arial"/>
        </w:rPr>
        <w:t xml:space="preserve"> Vychází z předlohy ASW JŘ </w:t>
      </w:r>
      <w:proofErr w:type="spellStart"/>
      <w:r w:rsidR="00F80E75">
        <w:rPr>
          <w:rFonts w:ascii="Arial" w:hAnsi="Arial" w:cs="Arial"/>
        </w:rPr>
        <w:t>Chaps</w:t>
      </w:r>
      <w:proofErr w:type="spellEnd"/>
      <w:r w:rsidR="00F80E75">
        <w:rPr>
          <w:rFonts w:ascii="Arial" w:hAnsi="Arial" w:cs="Arial"/>
        </w:rPr>
        <w:t>. V průběhu plnění může dojít k barevnému provedení jízdního řádu. V případě realizace bude specifikováno Objednatelem.</w:t>
      </w:r>
    </w:p>
    <w:p w14:paraId="6937863A" w14:textId="40D301D7" w:rsidR="005F60CE" w:rsidRPr="00C50B7A" w:rsidRDefault="005F60CE" w:rsidP="000F0CEA">
      <w:pPr>
        <w:pStyle w:val="Nadpis1"/>
        <w:rPr>
          <w:rFonts w:ascii="Arial" w:hAnsi="Arial" w:cs="Arial"/>
          <w:color w:val="auto"/>
        </w:rPr>
      </w:pPr>
      <w:bookmarkStart w:id="140" w:name="_Toc6386433"/>
      <w:bookmarkStart w:id="141" w:name="_Toc132955332"/>
      <w:r w:rsidRPr="00C50B7A">
        <w:rPr>
          <w:rFonts w:ascii="Arial" w:hAnsi="Arial" w:cs="Arial"/>
          <w:color w:val="auto"/>
        </w:rPr>
        <w:lastRenderedPageBreak/>
        <w:t>STANDARD JÍZDNÍCH DOKLADŮ</w:t>
      </w:r>
      <w:bookmarkEnd w:id="140"/>
      <w:bookmarkEnd w:id="141"/>
    </w:p>
    <w:p w14:paraId="12253F48" w14:textId="7AE729FD" w:rsidR="005F60CE" w:rsidRPr="00456A0D" w:rsidRDefault="005F60CE" w:rsidP="000F0CEA">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w:t>
      </w:r>
      <w:r w:rsidR="0065203F">
        <w:rPr>
          <w:rFonts w:ascii="Arial" w:hAnsi="Arial" w:cs="Arial"/>
        </w:rPr>
        <w:t xml:space="preserve">IDS </w:t>
      </w:r>
      <w:r w:rsidRPr="00456A0D">
        <w:rPr>
          <w:rFonts w:ascii="Arial" w:hAnsi="Arial" w:cs="Arial"/>
        </w:rPr>
        <w:t xml:space="preserve">VDV stanoví Kraj Vysočina. Jízdní doklady musí být z hlediska obsahového a vizuálního v souladu s Grafickým manuálem </w:t>
      </w:r>
      <w:r w:rsidR="0065203F">
        <w:rPr>
          <w:rFonts w:ascii="Arial" w:hAnsi="Arial" w:cs="Arial"/>
        </w:rPr>
        <w:t xml:space="preserve">Integrovaného dopravního systému </w:t>
      </w:r>
      <w:r w:rsidRPr="00456A0D">
        <w:rPr>
          <w:rFonts w:ascii="Arial" w:hAnsi="Arial" w:cs="Arial"/>
        </w:rPr>
        <w:t>Veřejn</w:t>
      </w:r>
      <w:r w:rsidR="0065203F">
        <w:rPr>
          <w:rFonts w:ascii="Arial" w:hAnsi="Arial" w:cs="Arial"/>
        </w:rPr>
        <w:t>á</w:t>
      </w:r>
      <w:r w:rsidRPr="00456A0D">
        <w:rPr>
          <w:rFonts w:ascii="Arial" w:hAnsi="Arial" w:cs="Arial"/>
        </w:rPr>
        <w:t xml:space="preserve"> doprav</w:t>
      </w:r>
      <w:r w:rsidR="00267F5A">
        <w:rPr>
          <w:rFonts w:ascii="Arial" w:hAnsi="Arial" w:cs="Arial"/>
        </w:rPr>
        <w:t>a</w:t>
      </w:r>
      <w:r w:rsidRPr="00456A0D">
        <w:rPr>
          <w:rFonts w:ascii="Arial" w:hAnsi="Arial" w:cs="Arial"/>
        </w:rPr>
        <w:t xml:space="preserve">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w:t>
      </w:r>
      <w:r w:rsidR="00BC0289">
        <w:rPr>
          <w:rFonts w:ascii="Arial" w:hAnsi="Arial" w:cs="Arial"/>
        </w:rPr>
        <w:t xml:space="preserve">Integrovaného dopravního systému </w:t>
      </w:r>
      <w:r w:rsidR="00A117FD" w:rsidRPr="00FE078E">
        <w:rPr>
          <w:rFonts w:ascii="Arial" w:hAnsi="Arial" w:cs="Arial"/>
        </w:rPr>
        <w:t>Veřejn</w:t>
      </w:r>
      <w:r w:rsidR="00BC0289">
        <w:rPr>
          <w:rFonts w:ascii="Arial" w:hAnsi="Arial" w:cs="Arial"/>
        </w:rPr>
        <w:t>á</w:t>
      </w:r>
      <w:r w:rsidR="00A117FD" w:rsidRPr="00FE078E">
        <w:rPr>
          <w:rFonts w:ascii="Arial" w:hAnsi="Arial" w:cs="Arial"/>
        </w:rPr>
        <w:t xml:space="preserve"> doprav</w:t>
      </w:r>
      <w:r w:rsidR="00267F5A">
        <w:rPr>
          <w:rFonts w:ascii="Arial" w:hAnsi="Arial" w:cs="Arial"/>
        </w:rPr>
        <w:t>a</w:t>
      </w:r>
      <w:r w:rsidR="00A117FD" w:rsidRPr="00FE078E">
        <w:rPr>
          <w:rFonts w:ascii="Arial" w:hAnsi="Arial" w:cs="Arial"/>
        </w:rPr>
        <w:t xml:space="preserve"> Vysočiny, který je přílohou č.</w:t>
      </w:r>
      <w:r w:rsidR="00FE078E">
        <w:rPr>
          <w:rFonts w:ascii="Arial" w:hAnsi="Arial" w:cs="Arial"/>
        </w:rPr>
        <w:t xml:space="preserve"> 1 </w:t>
      </w:r>
      <w:r w:rsidR="005E51EB">
        <w:rPr>
          <w:rFonts w:ascii="Arial" w:hAnsi="Arial" w:cs="Arial"/>
        </w:rPr>
        <w:t xml:space="preserve">TPS </w:t>
      </w:r>
      <w:r w:rsidR="00BC0289">
        <w:rPr>
          <w:rFonts w:ascii="Arial" w:hAnsi="Arial" w:cs="Arial"/>
        </w:rPr>
        <w:t xml:space="preserve">IDS </w:t>
      </w:r>
      <w:r w:rsidR="005E51EB">
        <w:rPr>
          <w:rFonts w:ascii="Arial" w:hAnsi="Arial" w:cs="Arial"/>
        </w:rPr>
        <w:t xml:space="preserve">VDV – „Grafický manuál </w:t>
      </w:r>
      <w:r w:rsidR="00BC0289">
        <w:rPr>
          <w:rFonts w:ascii="Arial" w:hAnsi="Arial" w:cs="Arial"/>
        </w:rPr>
        <w:t xml:space="preserve">IDS </w:t>
      </w:r>
      <w:r w:rsidR="005E51EB">
        <w:rPr>
          <w:rFonts w:ascii="Arial" w:hAnsi="Arial" w:cs="Arial"/>
        </w:rPr>
        <w:t>VDV“</w:t>
      </w:r>
    </w:p>
    <w:p w14:paraId="39F96953" w14:textId="4BED059D" w:rsidR="005F60CE" w:rsidRPr="0023277E" w:rsidRDefault="005F60CE" w:rsidP="000F0CEA">
      <w:pPr>
        <w:pStyle w:val="Nadpis2"/>
        <w:rPr>
          <w:rFonts w:ascii="Arial" w:hAnsi="Arial" w:cs="Arial"/>
        </w:rPr>
      </w:pPr>
      <w:bookmarkStart w:id="142" w:name="_Toc6386434"/>
      <w:bookmarkStart w:id="143" w:name="_Toc132955333"/>
      <w:r w:rsidRPr="0023277E">
        <w:rPr>
          <w:rFonts w:ascii="Arial" w:hAnsi="Arial" w:cs="Arial"/>
          <w:color w:val="auto"/>
        </w:rPr>
        <w:t>Papírové jízdní doklady</w:t>
      </w:r>
      <w:bookmarkEnd w:id="142"/>
      <w:bookmarkEnd w:id="143"/>
    </w:p>
    <w:p w14:paraId="304A6986" w14:textId="6786C88A" w:rsidR="005F60CE" w:rsidRPr="00C50B7A" w:rsidRDefault="005F60CE" w:rsidP="000F0CEA">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r w:rsidR="00267F5A">
        <w:rPr>
          <w:rFonts w:ascii="Arial" w:hAnsi="Arial" w:cs="Arial"/>
        </w:rPr>
        <w:t xml:space="preserve"> Aktuální obsah jízdního dokladu je stanoven ve Smluvních a přepravních podmínkách VDV</w:t>
      </w:r>
    </w:p>
    <w:p w14:paraId="0C5472FF" w14:textId="65F5BDEA" w:rsidR="00EA7200" w:rsidRPr="0023277E" w:rsidRDefault="00EA7200" w:rsidP="000F0CEA">
      <w:pPr>
        <w:pStyle w:val="Nadpis1"/>
        <w:rPr>
          <w:rFonts w:ascii="Arial" w:hAnsi="Arial" w:cs="Arial"/>
          <w:color w:val="auto"/>
        </w:rPr>
      </w:pPr>
      <w:bookmarkStart w:id="144" w:name="_Toc6386445"/>
      <w:bookmarkStart w:id="145" w:name="_Toc132955334"/>
      <w:r w:rsidRPr="0023277E">
        <w:rPr>
          <w:rFonts w:ascii="Arial" w:hAnsi="Arial" w:cs="Arial"/>
          <w:color w:val="auto"/>
        </w:rPr>
        <w:t>STANDARD DOPRAVNÍCH VÝKONŮ</w:t>
      </w:r>
      <w:bookmarkEnd w:id="144"/>
      <w:bookmarkEnd w:id="145"/>
    </w:p>
    <w:p w14:paraId="1ECC6952" w14:textId="0E8DD5CF" w:rsidR="00EA7200" w:rsidRPr="0023277E" w:rsidRDefault="00EA7200" w:rsidP="000F0CEA">
      <w:pPr>
        <w:pStyle w:val="Nadpis2"/>
        <w:rPr>
          <w:rFonts w:ascii="Arial" w:hAnsi="Arial" w:cs="Arial"/>
          <w:color w:val="auto"/>
        </w:rPr>
      </w:pPr>
      <w:bookmarkStart w:id="146" w:name="_Toc6386446"/>
      <w:bookmarkStart w:id="147" w:name="_Toc132955335"/>
      <w:r w:rsidRPr="0023277E">
        <w:rPr>
          <w:rFonts w:ascii="Arial" w:hAnsi="Arial" w:cs="Arial"/>
          <w:color w:val="auto"/>
        </w:rPr>
        <w:t>Zajištění dopravy dle jízdních řádů</w:t>
      </w:r>
      <w:bookmarkEnd w:id="146"/>
      <w:bookmarkEnd w:id="147"/>
    </w:p>
    <w:p w14:paraId="0DF9E356" w14:textId="77777777" w:rsidR="00DB22D8" w:rsidRDefault="00EA7200"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304D7A">
        <w:rPr>
          <w:rFonts w:ascii="Arial" w:hAnsi="Arial" w:cs="Arial"/>
          <w:shd w:val="clear" w:color="auto" w:fill="FFFFFF"/>
        </w:rPr>
        <w:t xml:space="preserve">mimořádnosti dle pokynu </w:t>
      </w:r>
      <w:r w:rsidR="00BE5755">
        <w:rPr>
          <w:rFonts w:ascii="Arial" w:hAnsi="Arial" w:cs="Arial"/>
          <w:shd w:val="clear" w:color="auto" w:fill="FFFFFF"/>
        </w:rPr>
        <w:t xml:space="preserve">Centrálního </w:t>
      </w:r>
      <w:r w:rsidR="00304D7A">
        <w:rPr>
          <w:rFonts w:ascii="Arial" w:hAnsi="Arial" w:cs="Arial"/>
          <w:shd w:val="clear" w:color="auto" w:fill="FFFFFF"/>
        </w:rPr>
        <w:t xml:space="preserve">dispečinku </w:t>
      </w:r>
      <w:r w:rsidR="00636DEC">
        <w:rPr>
          <w:rFonts w:ascii="Arial" w:hAnsi="Arial" w:cs="Arial"/>
          <w:shd w:val="clear" w:color="auto" w:fill="FFFFFF"/>
        </w:rPr>
        <w:t xml:space="preserve">IDS </w:t>
      </w:r>
      <w:r w:rsidR="00BE5755">
        <w:rPr>
          <w:rFonts w:ascii="Arial" w:hAnsi="Arial" w:cs="Arial"/>
          <w:shd w:val="clear" w:color="auto" w:fill="FFFFFF"/>
        </w:rPr>
        <w:t>VDV. Jedná se o případy např.</w:t>
      </w:r>
      <w:r w:rsidR="00304D7A">
        <w:rPr>
          <w:rFonts w:ascii="Arial" w:hAnsi="Arial" w:cs="Arial"/>
          <w:shd w:val="clear" w:color="auto" w:fill="FFFFFF"/>
        </w:rPr>
        <w:t xml:space="preserve"> </w:t>
      </w:r>
      <w:r w:rsidRPr="00456A0D">
        <w:rPr>
          <w:rFonts w:ascii="Arial" w:hAnsi="Arial" w:cs="Arial"/>
          <w:shd w:val="clear" w:color="auto" w:fill="FFFFFF"/>
        </w:rPr>
        <w:t xml:space="preserve">uzavírky pozemních komunikací, </w:t>
      </w:r>
      <w:r w:rsidR="00304D7A">
        <w:rPr>
          <w:rFonts w:ascii="Arial" w:hAnsi="Arial" w:cs="Arial"/>
          <w:shd w:val="clear" w:color="auto" w:fill="FFFFFF"/>
        </w:rPr>
        <w:t>sjízdnost pozemní</w:t>
      </w:r>
      <w:r w:rsidR="00BE5755">
        <w:rPr>
          <w:rFonts w:ascii="Arial" w:hAnsi="Arial" w:cs="Arial"/>
          <w:shd w:val="clear" w:color="auto" w:fill="FFFFFF"/>
        </w:rPr>
        <w:t>ch komunikací</w:t>
      </w:r>
      <w:r w:rsidR="00304D7A">
        <w:rPr>
          <w:rFonts w:ascii="Arial" w:hAnsi="Arial" w:cs="Arial"/>
          <w:shd w:val="clear" w:color="auto" w:fill="FFFFFF"/>
        </w:rPr>
        <w:t>, povětrnostní podmínky</w:t>
      </w:r>
      <w:r w:rsidR="00BE5755">
        <w:rPr>
          <w:rFonts w:ascii="Arial" w:hAnsi="Arial" w:cs="Arial"/>
          <w:shd w:val="clear" w:color="auto" w:fill="FFFFFF"/>
        </w:rPr>
        <w:t>.</w:t>
      </w:r>
    </w:p>
    <w:p w14:paraId="22F1299C" w14:textId="21A5420E" w:rsidR="00EA7200" w:rsidRDefault="00E05A25" w:rsidP="000F0CEA">
      <w:pPr>
        <w:spacing w:before="120" w:after="120" w:line="360" w:lineRule="auto"/>
        <w:ind w:firstLine="284"/>
        <w:jc w:val="both"/>
        <w:rPr>
          <w:rFonts w:ascii="Arial" w:hAnsi="Arial" w:cs="Arial"/>
          <w:shd w:val="clear" w:color="auto" w:fill="FFFFFF"/>
        </w:rPr>
      </w:pPr>
      <w:r>
        <w:rPr>
          <w:rFonts w:ascii="Arial" w:hAnsi="Arial" w:cs="Arial"/>
          <w:shd w:val="clear" w:color="auto" w:fill="FFFFFF"/>
        </w:rPr>
        <w:t xml:space="preserve"> Dopravce je povinen před platností aktuálního jízdního řádu předat Centrálnímu dispečinku IDS VDV vzorové oběhy vozidla (turnusy). V případě, že dojde v průběhu platnosti jízdního řádu v turnusu ke změně</w:t>
      </w:r>
      <w:r w:rsidR="00DB22D8">
        <w:rPr>
          <w:rFonts w:ascii="Arial" w:hAnsi="Arial" w:cs="Arial"/>
          <w:shd w:val="clear" w:color="auto" w:fill="FFFFFF"/>
        </w:rPr>
        <w:t>, je povinen dopravce dopředu informovat Centrální dispečink IDS VDV. Dopravce je povinen dodržovat oběhy vozidla zaslané Centrálnímu dispečinku IDS VDV.</w:t>
      </w:r>
    </w:p>
    <w:p w14:paraId="5BE3D000" w14:textId="7343ABCE" w:rsidR="00D35B72" w:rsidRDefault="00D35B72" w:rsidP="000F0CEA">
      <w:pPr>
        <w:spacing w:before="120" w:after="120" w:line="360" w:lineRule="auto"/>
        <w:ind w:firstLine="284"/>
        <w:jc w:val="both"/>
        <w:rPr>
          <w:rFonts w:ascii="Arial" w:hAnsi="Arial" w:cs="Arial"/>
          <w:shd w:val="clear" w:color="auto" w:fill="FFFFFF"/>
        </w:rPr>
      </w:pPr>
      <w:r>
        <w:rPr>
          <w:rFonts w:ascii="Arial" w:hAnsi="Arial" w:cs="Arial"/>
          <w:shd w:val="clear" w:color="auto" w:fill="FFFFFF"/>
        </w:rPr>
        <w:t>Dopravce je povinen před začátkem provozu, k začátku kalendářního roku a v případě zařazení či vyřazení vozidla zaslat minimálně 5 dní před provedením změny ve vozovém parku Centrálnímu dispečinku IDS VDV seznam provozovaných vozidel včetně údajů k identifikaci vozidla v systému IDS VDV. Vzorová tabulka k vyplnění bude zaslána dopravcům.</w:t>
      </w:r>
    </w:p>
    <w:p w14:paraId="0622E16B" w14:textId="75CDFE5E" w:rsidR="0043657E" w:rsidRPr="00456A0D" w:rsidRDefault="0043657E" w:rsidP="000F0CEA">
      <w:pPr>
        <w:spacing w:before="120" w:after="120" w:line="360" w:lineRule="auto"/>
        <w:ind w:firstLine="284"/>
        <w:jc w:val="both"/>
        <w:rPr>
          <w:rFonts w:ascii="Arial" w:hAnsi="Arial" w:cs="Arial"/>
          <w:shd w:val="clear" w:color="auto" w:fill="FFFFFF"/>
        </w:rPr>
      </w:pPr>
      <w:r>
        <w:rPr>
          <w:rFonts w:ascii="Arial" w:hAnsi="Arial" w:cs="Arial"/>
          <w:shd w:val="clear" w:color="auto" w:fill="FFFFFF"/>
        </w:rPr>
        <w:t xml:space="preserve">Dopravce je povinen před začátkem provozu, k začátku kalendářního roku a v případě jakékoliv změny v průběhu plnění smlouvy před počátkem takové změny zaslat Centrálnímu </w:t>
      </w:r>
      <w:r>
        <w:rPr>
          <w:rFonts w:ascii="Arial" w:hAnsi="Arial" w:cs="Arial"/>
          <w:shd w:val="clear" w:color="auto" w:fill="FFFFFF"/>
        </w:rPr>
        <w:lastRenderedPageBreak/>
        <w:t>dispečinku IDS VDV aktuální číselník řidičů, včetně uvedení služebních mobilních čísel, pokud mají řidiči k dispozici</w:t>
      </w:r>
    </w:p>
    <w:p w14:paraId="18D60FB4" w14:textId="1EABDF49" w:rsidR="00EA7200" w:rsidRPr="0023277E" w:rsidRDefault="00EA7200" w:rsidP="000F0CEA">
      <w:pPr>
        <w:pStyle w:val="Nadpis2"/>
        <w:rPr>
          <w:rFonts w:ascii="Arial" w:hAnsi="Arial" w:cs="Arial"/>
          <w:color w:val="auto"/>
        </w:rPr>
      </w:pPr>
      <w:bookmarkStart w:id="148" w:name="_Toc6386447"/>
      <w:bookmarkStart w:id="149" w:name="_Toc132955336"/>
      <w:r w:rsidRPr="0023277E">
        <w:rPr>
          <w:rFonts w:ascii="Arial" w:hAnsi="Arial" w:cs="Arial"/>
          <w:color w:val="auto"/>
        </w:rPr>
        <w:t>Přesnost a přistavování vozidel na zastávky</w:t>
      </w:r>
      <w:bookmarkEnd w:id="148"/>
      <w:bookmarkEnd w:id="149"/>
    </w:p>
    <w:p w14:paraId="6725318C" w14:textId="77777777" w:rsidR="00EA7200" w:rsidRPr="00456A0D" w:rsidRDefault="00EA7200"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3DE8161C" w:rsidR="00EA7200" w:rsidRPr="00456A0D" w:rsidRDefault="00EA7200" w:rsidP="000F0CEA">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w:t>
      </w:r>
      <w:r w:rsidR="00B80E2C">
        <w:rPr>
          <w:rFonts w:ascii="Arial" w:hAnsi="Arial" w:cs="Arial"/>
        </w:rPr>
        <w:t xml:space="preserve">V případě, že řidič vozidla zjistí jevy mající za následek zpoždění vozidla větší jak 10 minut je povinen je oznámit neprodleně </w:t>
      </w:r>
      <w:proofErr w:type="gramStart"/>
      <w:r w:rsidR="00B80E2C">
        <w:rPr>
          <w:rFonts w:ascii="Arial" w:hAnsi="Arial" w:cs="Arial"/>
        </w:rPr>
        <w:t xml:space="preserve">objednateli  </w:t>
      </w:r>
      <w:r w:rsidRPr="00456A0D">
        <w:rPr>
          <w:rFonts w:ascii="Arial" w:hAnsi="Arial" w:cs="Arial"/>
        </w:rPr>
        <w:t>(</w:t>
      </w:r>
      <w:proofErr w:type="gramEnd"/>
      <w:r w:rsidRPr="00456A0D">
        <w:rPr>
          <w:rFonts w:ascii="Arial" w:hAnsi="Arial" w:cs="Arial"/>
        </w:rPr>
        <w:t xml:space="preserve">Centrální dispečink </w:t>
      </w:r>
      <w:r w:rsidR="00636DEC">
        <w:rPr>
          <w:rFonts w:ascii="Arial" w:hAnsi="Arial" w:cs="Arial"/>
        </w:rPr>
        <w:t xml:space="preserve">IDS </w:t>
      </w:r>
      <w:r w:rsidRPr="00456A0D">
        <w:rPr>
          <w:rFonts w:ascii="Arial" w:hAnsi="Arial" w:cs="Arial"/>
        </w:rPr>
        <w:t>VDV)</w:t>
      </w:r>
      <w:r w:rsidR="00B80E2C">
        <w:rPr>
          <w:rFonts w:ascii="Arial" w:hAnsi="Arial" w:cs="Arial"/>
        </w:rPr>
        <w:t>. Jedná se o stavy v silničním provozu typu znemožňující plynulou průjezdnost pozemní komunikace (</w:t>
      </w:r>
      <w:r w:rsidR="00567931">
        <w:rPr>
          <w:rFonts w:ascii="Arial" w:hAnsi="Arial" w:cs="Arial"/>
        </w:rPr>
        <w:t xml:space="preserve">zejména porucha vozidla, zdravotní indispozice řidiče, </w:t>
      </w:r>
      <w:r w:rsidR="00B80E2C">
        <w:rPr>
          <w:rFonts w:ascii="Arial" w:hAnsi="Arial" w:cs="Arial"/>
        </w:rPr>
        <w:t xml:space="preserve">havárie vozidel, povětrnostní vlivy, </w:t>
      </w:r>
      <w:r w:rsidR="008B513C">
        <w:rPr>
          <w:rFonts w:ascii="Arial" w:hAnsi="Arial" w:cs="Arial"/>
        </w:rPr>
        <w:t>nesjízdnost pozemní komunikace</w:t>
      </w:r>
      <w:proofErr w:type="gramStart"/>
      <w:r w:rsidR="008B513C">
        <w:rPr>
          <w:rFonts w:ascii="Arial" w:hAnsi="Arial" w:cs="Arial"/>
        </w:rPr>
        <w:t>)</w:t>
      </w:r>
      <w:r w:rsidR="00B80E2C">
        <w:rPr>
          <w:rFonts w:ascii="Arial" w:hAnsi="Arial" w:cs="Arial"/>
        </w:rPr>
        <w:t xml:space="preserve"> </w:t>
      </w:r>
      <w:r w:rsidRPr="00456A0D">
        <w:rPr>
          <w:rFonts w:ascii="Arial" w:hAnsi="Arial" w:cs="Arial"/>
        </w:rPr>
        <w:t>.</w:t>
      </w:r>
      <w:proofErr w:type="gramEnd"/>
    </w:p>
    <w:p w14:paraId="1C7C3007" w14:textId="77777777" w:rsidR="00EA7200" w:rsidRPr="00456A0D" w:rsidRDefault="00EA7200" w:rsidP="000F0CEA">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0F0CEA">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 xml:space="preserve">a připomínky od cestujících, obcí a dalších subjektů, které </w:t>
      </w:r>
      <w:proofErr w:type="gramStart"/>
      <w:r w:rsidRPr="00456A0D">
        <w:rPr>
          <w:rFonts w:ascii="Arial" w:hAnsi="Arial" w:cs="Arial"/>
        </w:rPr>
        <w:t>obdrží</w:t>
      </w:r>
      <w:proofErr w:type="gramEnd"/>
      <w:r w:rsidRPr="00456A0D">
        <w:rPr>
          <w:rFonts w:ascii="Arial" w:hAnsi="Arial" w:cs="Arial"/>
        </w:rPr>
        <w:t>, postoupí do 3 pracovních dnů objednateli.</w:t>
      </w:r>
    </w:p>
    <w:p w14:paraId="75E4E112" w14:textId="21B2C6BD" w:rsidR="00EA7200" w:rsidRPr="00EA7C06" w:rsidRDefault="00EA7200" w:rsidP="000F0CEA">
      <w:pPr>
        <w:pStyle w:val="Nadpis2"/>
        <w:rPr>
          <w:rFonts w:ascii="Arial" w:hAnsi="Arial" w:cs="Arial"/>
          <w:color w:val="auto"/>
        </w:rPr>
      </w:pPr>
      <w:bookmarkStart w:id="150" w:name="_Toc6386448"/>
      <w:bookmarkStart w:id="151" w:name="_Toc132955337"/>
      <w:r w:rsidRPr="0023277E">
        <w:rPr>
          <w:rFonts w:ascii="Arial" w:hAnsi="Arial" w:cs="Arial"/>
          <w:color w:val="auto"/>
        </w:rPr>
        <w:t xml:space="preserve">Návaznost </w:t>
      </w:r>
      <w:r w:rsidRPr="00EA7C06">
        <w:rPr>
          <w:rFonts w:ascii="Arial" w:hAnsi="Arial" w:cs="Arial"/>
          <w:color w:val="auto"/>
        </w:rPr>
        <w:t>spojů</w:t>
      </w:r>
      <w:bookmarkEnd w:id="150"/>
      <w:bookmarkEnd w:id="151"/>
    </w:p>
    <w:p w14:paraId="689B75CF" w14:textId="3E42610A" w:rsidR="00EA7200" w:rsidRPr="00456A0D" w:rsidRDefault="00EA7200" w:rsidP="000F0CEA">
      <w:pPr>
        <w:spacing w:before="120" w:after="120" w:line="360" w:lineRule="auto"/>
        <w:ind w:firstLine="284"/>
        <w:jc w:val="both"/>
        <w:rPr>
          <w:rFonts w:ascii="Arial" w:hAnsi="Arial" w:cs="Arial"/>
        </w:rPr>
      </w:pPr>
      <w:r w:rsidRPr="0094424D">
        <w:rPr>
          <w:rFonts w:ascii="Arial" w:hAnsi="Arial" w:cs="Arial"/>
        </w:rPr>
        <w:t>Dopravci jsou povinni zajistit, aby řidiči dodržovali pokyny uvedené v platném znění pomůcky „</w:t>
      </w:r>
      <w:r w:rsidR="00797C18" w:rsidRPr="0094424D">
        <w:rPr>
          <w:rFonts w:ascii="Arial" w:hAnsi="Arial" w:cs="Arial"/>
          <w:b/>
        </w:rPr>
        <w:t>Garance návazností</w:t>
      </w:r>
      <w:r w:rsidR="00636DEC">
        <w:rPr>
          <w:rFonts w:ascii="Arial" w:hAnsi="Arial" w:cs="Arial"/>
          <w:b/>
        </w:rPr>
        <w:t xml:space="preserve"> IDS</w:t>
      </w:r>
      <w:r w:rsidR="00797C18" w:rsidRPr="0094424D">
        <w:rPr>
          <w:rFonts w:ascii="Arial" w:hAnsi="Arial" w:cs="Arial"/>
          <w:b/>
        </w:rPr>
        <w:t xml:space="preserve"> VDV</w:t>
      </w:r>
      <w:r w:rsidRPr="0094424D">
        <w:rPr>
          <w:rFonts w:ascii="Arial" w:hAnsi="Arial" w:cs="Arial"/>
        </w:rPr>
        <w:t>“</w:t>
      </w:r>
      <w:r w:rsidRPr="0094424D">
        <w:rPr>
          <w:rStyle w:val="Znakapoznpodarou"/>
          <w:rFonts w:ascii="Arial" w:hAnsi="Arial" w:cs="Arial"/>
        </w:rPr>
        <w:footnoteReference w:id="25"/>
      </w:r>
      <w:r w:rsidRPr="0094424D">
        <w:rPr>
          <w:rFonts w:ascii="Arial" w:hAnsi="Arial" w:cs="Arial"/>
        </w:rPr>
        <w:t xml:space="preserve"> která je vydávána objednatelem vždy pro jednotlivé oblasti Kraje Vysočina před změnou JŘ a je dopravci k dispozici nejpozději:</w:t>
      </w:r>
    </w:p>
    <w:p w14:paraId="2F037339" w14:textId="77777777" w:rsidR="00EA7200" w:rsidRPr="00456A0D" w:rsidRDefault="00EA7200" w:rsidP="000F0CEA">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lastRenderedPageBreak/>
        <w:t>Bude-li pomůcka poskytnuta objednatelem později, je dopravce po dobu plynutí výše stanovených lhůt zproštěn od případných sankcí plynoucích z nedodržení pokynů této pomůcky.</w:t>
      </w:r>
    </w:p>
    <w:p w14:paraId="74D11B52" w14:textId="73703C21" w:rsidR="00EA7200" w:rsidRDefault="00EA7200" w:rsidP="000F0CEA">
      <w:pPr>
        <w:spacing w:before="120" w:after="120" w:line="360" w:lineRule="auto"/>
        <w:ind w:firstLine="284"/>
        <w:jc w:val="both"/>
        <w:rPr>
          <w:rFonts w:ascii="Arial" w:hAnsi="Arial" w:cs="Arial"/>
        </w:rPr>
      </w:pPr>
      <w:r w:rsidRPr="00456A0D">
        <w:rPr>
          <w:rFonts w:ascii="Arial" w:hAnsi="Arial" w:cs="Arial"/>
        </w:rPr>
        <w:t xml:space="preserve">Dopravci jsou rovněž povinni zajistit, aby řidiči dodržovali všechny pokyny vydané Centrálním dispečinkem </w:t>
      </w:r>
      <w:r w:rsidR="00636DEC">
        <w:rPr>
          <w:rFonts w:ascii="Arial" w:hAnsi="Arial" w:cs="Arial"/>
        </w:rPr>
        <w:t xml:space="preserve">IDS </w:t>
      </w:r>
      <w:r w:rsidRPr="00456A0D">
        <w:rPr>
          <w:rFonts w:ascii="Arial" w:hAnsi="Arial" w:cs="Arial"/>
        </w:rPr>
        <w:t>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25D7B12D" w14:textId="76A0C08A" w:rsidR="00F11A7E" w:rsidRDefault="00D3186D" w:rsidP="000F0CEA">
      <w:pPr>
        <w:spacing w:before="120" w:after="120" w:line="360" w:lineRule="auto"/>
        <w:ind w:firstLine="284"/>
        <w:jc w:val="both"/>
        <w:rPr>
          <w:rFonts w:ascii="Arial" w:hAnsi="Arial" w:cs="Arial"/>
        </w:rPr>
      </w:pPr>
      <w:r>
        <w:rPr>
          <w:rFonts w:ascii="Arial" w:hAnsi="Arial" w:cs="Arial"/>
        </w:rPr>
        <w:t>Pokud je potřeba pozdržet spoj o delší dobu, než je stanovena v jízdním řádu a příručce Garance návazností, navrhne dispečer Centrálního dispečinku IDS VDV toto opatření odpovědnému dispečeru dopravce, který rozhodne, zda jej lze akceptovat</w:t>
      </w:r>
      <w:r w:rsidR="00F11A7E">
        <w:rPr>
          <w:rFonts w:ascii="Arial" w:hAnsi="Arial" w:cs="Arial"/>
        </w:rPr>
        <w:t>.</w:t>
      </w:r>
    </w:p>
    <w:p w14:paraId="33BFA22B" w14:textId="10077588" w:rsidR="003D7866" w:rsidRDefault="00F11A7E" w:rsidP="000F0CEA">
      <w:pPr>
        <w:spacing w:before="120" w:after="120" w:line="360" w:lineRule="auto"/>
        <w:ind w:firstLine="284"/>
        <w:jc w:val="both"/>
        <w:rPr>
          <w:rFonts w:ascii="Arial" w:hAnsi="Arial" w:cs="Arial"/>
        </w:rPr>
      </w:pPr>
      <w:r>
        <w:rPr>
          <w:rFonts w:ascii="Arial" w:hAnsi="Arial" w:cs="Arial"/>
        </w:rPr>
        <w:t xml:space="preserve">V případě mimořádnosti v dopravě má Centrální dispečink IDS VDV pravomoc rozhodnout o vypravení náhradní autobusové dopravy </w:t>
      </w:r>
      <w:proofErr w:type="gramStart"/>
      <w:r w:rsidR="00987BC8">
        <w:rPr>
          <w:rFonts w:ascii="Arial" w:hAnsi="Arial" w:cs="Arial"/>
        </w:rPr>
        <w:t xml:space="preserve">daným </w:t>
      </w:r>
      <w:r>
        <w:rPr>
          <w:rFonts w:ascii="Arial" w:hAnsi="Arial" w:cs="Arial"/>
        </w:rPr>
        <w:t xml:space="preserve"> dopravcem</w:t>
      </w:r>
      <w:proofErr w:type="gramEnd"/>
      <w:r>
        <w:rPr>
          <w:rFonts w:ascii="Arial" w:hAnsi="Arial" w:cs="Arial"/>
        </w:rPr>
        <w:t xml:space="preserve"> </w:t>
      </w:r>
      <w:r w:rsidR="00987BC8">
        <w:rPr>
          <w:rFonts w:ascii="Arial" w:hAnsi="Arial" w:cs="Arial"/>
        </w:rPr>
        <w:t xml:space="preserve">v oblasti </w:t>
      </w:r>
      <w:r>
        <w:rPr>
          <w:rFonts w:ascii="Arial" w:hAnsi="Arial" w:cs="Arial"/>
        </w:rPr>
        <w:t>za vynechaný nebo zpožděný spoj.</w:t>
      </w:r>
    </w:p>
    <w:p w14:paraId="0818D0EB" w14:textId="02B80718" w:rsidR="00F11A7E" w:rsidRDefault="00F11A7E" w:rsidP="000F0CEA">
      <w:pPr>
        <w:spacing w:before="120" w:after="120" w:line="360" w:lineRule="auto"/>
        <w:ind w:firstLine="284"/>
        <w:jc w:val="both"/>
        <w:rPr>
          <w:rFonts w:ascii="Arial" w:hAnsi="Arial" w:cs="Arial"/>
        </w:rPr>
      </w:pPr>
      <w:r>
        <w:rPr>
          <w:rFonts w:ascii="Arial" w:hAnsi="Arial" w:cs="Arial"/>
        </w:rPr>
        <w:t>V případě nedodržení návaznosti má Centrální dispečink IDS VDV právo rozhodnout o vrácení spoje do přestupního uzlu</w:t>
      </w:r>
      <w:r w:rsidR="00C251A4">
        <w:rPr>
          <w:rFonts w:ascii="Arial" w:hAnsi="Arial" w:cs="Arial"/>
        </w:rPr>
        <w:t>.</w:t>
      </w:r>
    </w:p>
    <w:p w14:paraId="2AFCCF98" w14:textId="03BD9BB3" w:rsidR="0057487F" w:rsidRDefault="0057487F" w:rsidP="000F0CEA">
      <w:pPr>
        <w:spacing w:before="120" w:after="120" w:line="360" w:lineRule="auto"/>
        <w:ind w:firstLine="284"/>
        <w:jc w:val="both"/>
        <w:rPr>
          <w:rFonts w:ascii="Arial" w:hAnsi="Arial" w:cs="Arial"/>
        </w:rPr>
      </w:pPr>
      <w:r>
        <w:rPr>
          <w:rFonts w:ascii="Arial" w:hAnsi="Arial" w:cs="Arial"/>
        </w:rPr>
        <w:t>Centrální dispečink IDS VDV má právo požádat odpovědného pracovníka dopravce o vypravení autobusů (např. záložních autobusu) na spoje náhradní autobusové dopravy</w:t>
      </w:r>
      <w:r w:rsidR="00607D1B">
        <w:rPr>
          <w:rFonts w:ascii="Arial" w:hAnsi="Arial" w:cs="Arial"/>
        </w:rPr>
        <w:t>.</w:t>
      </w:r>
    </w:p>
    <w:p w14:paraId="1C0AC6D2" w14:textId="72FAC7C0" w:rsidR="00607D1B" w:rsidRDefault="00607D1B" w:rsidP="000F0CEA">
      <w:pPr>
        <w:spacing w:before="120" w:after="120" w:line="360" w:lineRule="auto"/>
        <w:ind w:firstLine="284"/>
        <w:jc w:val="both"/>
        <w:rPr>
          <w:rFonts w:ascii="Arial" w:hAnsi="Arial" w:cs="Arial"/>
        </w:rPr>
      </w:pPr>
      <w:r>
        <w:rPr>
          <w:rFonts w:ascii="Arial" w:hAnsi="Arial" w:cs="Arial"/>
        </w:rPr>
        <w:t>V odůvodněných případech má Centrální dispečink IDS VDV právo navrhnout a odsouhlasit vykonání odjezdu po jiné trase nebo v jiném čase, nezastavení na zastávce, nevykonání spoje nebo vykonání spoje jiným vozidlem.</w:t>
      </w:r>
    </w:p>
    <w:p w14:paraId="19CE1500" w14:textId="254E8EC1" w:rsidR="00607D1B" w:rsidRPr="00456A0D" w:rsidRDefault="00607D1B" w:rsidP="000F0CEA">
      <w:pPr>
        <w:spacing w:before="120" w:after="120" w:line="360" w:lineRule="auto"/>
        <w:ind w:firstLine="284"/>
        <w:jc w:val="both"/>
        <w:rPr>
          <w:rFonts w:ascii="Arial" w:hAnsi="Arial" w:cs="Arial"/>
        </w:rPr>
      </w:pPr>
      <w:r>
        <w:rPr>
          <w:rFonts w:ascii="Arial" w:hAnsi="Arial" w:cs="Arial"/>
        </w:rPr>
        <w:t>Vzhledem k tomu, že Centrální dispečink IDS VDV</w:t>
      </w:r>
      <w:r>
        <w:rPr>
          <w:rFonts w:ascii="Arial" w:hAnsi="Arial" w:cs="Arial"/>
        </w:rPr>
        <w:tab/>
      </w:r>
      <w:r w:rsidR="0026617F">
        <w:rPr>
          <w:rFonts w:ascii="Arial" w:hAnsi="Arial" w:cs="Arial"/>
        </w:rPr>
        <w:t xml:space="preserve"> bude v kontaktu s řidiči, může vyplynout potřeba výměny vozu, řidiče, případně operativní změny v oběhu autobusu. Tento požadavek řidiče přenese Centrální dispečink IDS VDV k odpovědnému pracovníkovi dopravce. V případě, že může dojít k narušení jízdního řádu z jakéhokoliv důvodu (zpoždění, porucha)</w:t>
      </w:r>
      <w:r w:rsidR="00947A82">
        <w:rPr>
          <w:rFonts w:ascii="Arial" w:hAnsi="Arial" w:cs="Arial"/>
        </w:rPr>
        <w:t xml:space="preserve"> je řidič nebo pověřený pracovník dopravce </w:t>
      </w:r>
      <w:r w:rsidR="00F824C7">
        <w:rPr>
          <w:rFonts w:ascii="Arial" w:hAnsi="Arial" w:cs="Arial"/>
        </w:rPr>
        <w:t xml:space="preserve">povinen </w:t>
      </w:r>
      <w:r w:rsidR="00947A82">
        <w:rPr>
          <w:rFonts w:ascii="Arial" w:hAnsi="Arial" w:cs="Arial"/>
        </w:rPr>
        <w:t>neprodleně informovat Centrální dispečink IDS VDV.</w:t>
      </w:r>
    </w:p>
    <w:p w14:paraId="15121E50" w14:textId="76F6CFE0" w:rsidR="00EA7200" w:rsidRPr="0023277E" w:rsidRDefault="00EA7200" w:rsidP="000F0CEA">
      <w:pPr>
        <w:pStyle w:val="Nadpis2"/>
        <w:rPr>
          <w:rFonts w:ascii="Arial" w:hAnsi="Arial" w:cs="Arial"/>
          <w:color w:val="auto"/>
        </w:rPr>
      </w:pPr>
      <w:bookmarkStart w:id="152" w:name="_Toc6386449"/>
      <w:bookmarkStart w:id="153" w:name="_Toc132955338"/>
      <w:r w:rsidRPr="0023277E">
        <w:rPr>
          <w:rFonts w:ascii="Arial" w:hAnsi="Arial" w:cs="Arial"/>
          <w:color w:val="auto"/>
        </w:rPr>
        <w:t>Mimořádnosti v dopravě</w:t>
      </w:r>
      <w:bookmarkEnd w:id="152"/>
      <w:bookmarkEnd w:id="153"/>
    </w:p>
    <w:p w14:paraId="7321B0E9" w14:textId="476E779F" w:rsidR="00EA7200" w:rsidRPr="0023277E" w:rsidRDefault="00EA7200" w:rsidP="000F0CEA">
      <w:pPr>
        <w:pStyle w:val="Nadpis3"/>
        <w:rPr>
          <w:rFonts w:ascii="Arial" w:hAnsi="Arial" w:cs="Arial"/>
          <w:color w:val="auto"/>
        </w:rPr>
      </w:pPr>
      <w:bookmarkStart w:id="154" w:name="_Toc6386450"/>
      <w:bookmarkStart w:id="155" w:name="_Toc132955339"/>
      <w:r w:rsidRPr="0023277E">
        <w:rPr>
          <w:rFonts w:ascii="Arial" w:hAnsi="Arial" w:cs="Arial"/>
          <w:color w:val="auto"/>
        </w:rPr>
        <w:t>Mimořádnosti v dopravě způsobené dopravcem</w:t>
      </w:r>
      <w:bookmarkEnd w:id="154"/>
      <w:bookmarkEnd w:id="155"/>
    </w:p>
    <w:p w14:paraId="6E8CD048"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Za mimořádnosti v dopravě způsobené dopravcem se považují takové události, které byly způsobeny vinou na straně dopravce – jedná se zejména o:</w:t>
      </w:r>
    </w:p>
    <w:p w14:paraId="2B1F3AE4"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t xml:space="preserve">poruchu vozidla, </w:t>
      </w:r>
    </w:p>
    <w:p w14:paraId="6823037C"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lastRenderedPageBreak/>
        <w:t>nezpůsobilost řidiče k další jízdě,</w:t>
      </w:r>
    </w:p>
    <w:p w14:paraId="224990E7"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t>dopravní nehodu zaviněnou řidičem vozidla,</w:t>
      </w:r>
    </w:p>
    <w:p w14:paraId="7B48B41F"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t xml:space="preserve">nefunkční elektronické odbavovací zařízení, </w:t>
      </w:r>
    </w:p>
    <w:p w14:paraId="2F331108" w14:textId="763102D1" w:rsidR="00EA7200" w:rsidRPr="0023277E" w:rsidRDefault="00EA7200" w:rsidP="000F0CEA">
      <w:pPr>
        <w:pStyle w:val="Nadpis3"/>
        <w:rPr>
          <w:rFonts w:ascii="Arial" w:hAnsi="Arial" w:cs="Arial"/>
          <w:color w:val="auto"/>
        </w:rPr>
      </w:pPr>
      <w:bookmarkStart w:id="156" w:name="_Toc6386451"/>
      <w:bookmarkStart w:id="157" w:name="_Toc132955340"/>
      <w:r w:rsidRPr="0023277E">
        <w:rPr>
          <w:rFonts w:ascii="Arial" w:hAnsi="Arial" w:cs="Arial"/>
          <w:color w:val="auto"/>
        </w:rPr>
        <w:t>Mimořádnosti v dopravě nezávislé na dopravci</w:t>
      </w:r>
      <w:bookmarkEnd w:id="156"/>
      <w:bookmarkEnd w:id="157"/>
    </w:p>
    <w:p w14:paraId="55213ED7"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Za mimořádnosti v dopravě nezávislé na dopravci se považují takové události, které nebyly způsobeny vinou na straně dopravce.</w:t>
      </w:r>
    </w:p>
    <w:p w14:paraId="77749D43" w14:textId="0E667984" w:rsidR="00EA7200" w:rsidRPr="00D41CE6" w:rsidRDefault="00EA7200" w:rsidP="000F0CEA">
      <w:pPr>
        <w:pStyle w:val="Nadpis3"/>
        <w:rPr>
          <w:rFonts w:ascii="Arial" w:hAnsi="Arial" w:cs="Arial"/>
          <w:color w:val="auto"/>
        </w:rPr>
      </w:pPr>
      <w:bookmarkStart w:id="158" w:name="_Toc6386452"/>
      <w:bookmarkStart w:id="159" w:name="_Toc132955341"/>
      <w:r w:rsidRPr="00D41CE6">
        <w:rPr>
          <w:rFonts w:ascii="Arial" w:hAnsi="Arial" w:cs="Arial"/>
          <w:color w:val="auto"/>
        </w:rPr>
        <w:t>Postup v případě mimořádnosti v dopravě</w:t>
      </w:r>
      <w:bookmarkEnd w:id="158"/>
      <w:bookmarkEnd w:id="159"/>
    </w:p>
    <w:p w14:paraId="4FC20767"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V případě výpadku v zajištění provozu spoje je dopravce povinen vykonat takové kroky, aby byly dopady na cestující co nejnižší.</w:t>
      </w:r>
    </w:p>
    <w:p w14:paraId="61A2E231" w14:textId="5F1A5EA6"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Pokud dojde na lince k mimořádnosti v dopravě, je řidič (popřípadě příslušná oprávněná osoba) povinen provést úkony stanovené vnitřním předpisem </w:t>
      </w:r>
      <w:r w:rsidR="003145B5" w:rsidRPr="00456A0D">
        <w:rPr>
          <w:rFonts w:ascii="Arial" w:hAnsi="Arial" w:cs="Arial"/>
        </w:rPr>
        <w:t>dopravce,</w:t>
      </w:r>
      <w:r w:rsidRPr="00456A0D">
        <w:rPr>
          <w:rFonts w:ascii="Arial" w:hAnsi="Arial" w:cs="Arial"/>
        </w:rPr>
        <w:t xml:space="preserve"> a především zajistit bezpečnost cestujících. V případě, že technický stav vozidla dovoluje jeho dojezd do nejbližší konečné stanice, řidič pokračuje dále v cestě. Dopravce je povinen zajistit výměnu vozidla buď přímo na trati linky, nebo na konečné stanici.</w:t>
      </w:r>
    </w:p>
    <w:p w14:paraId="40CC6198"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Pokud technický stav vozidla nedovoluje jeho další jízdu</w:t>
      </w:r>
      <w:r w:rsidRPr="00456A0D">
        <w:rPr>
          <w:rStyle w:val="Znakapoznpodarou"/>
          <w:rFonts w:ascii="Arial" w:hAnsi="Arial" w:cs="Arial"/>
        </w:rPr>
        <w:footnoteReference w:id="26"/>
      </w:r>
      <w:r w:rsidRPr="00456A0D">
        <w:rPr>
          <w:rFonts w:ascii="Arial" w:hAnsi="Arial" w:cs="Arial"/>
        </w:rPr>
        <w:t xml:space="preserve">, je řidič povinen v rámci možností co nejrychleji ohlásit tuto skutečnost dispečerovi dopravce. Dopravce je povinen v co možná nejkratší technologicky možné době zajistit náhradu za nepojízdné vozidlo. V případě, že do příjezdu dalšího spoje se stejnou trasou a stejnou nebo vzdálenější konečnou stanicí zbývá méně než 20 minut, může dopravce zajistit náhradní přepravu prostřednictvím tohoto spoje, avšak za podmínky nepřekročení povolené přepravní kapacity vozidla spoje. Pokud není některá z těchto podmínek splněna, je dopravce povinen zajistit přepravu z místa předčasného ukončení jízdy záložním vozidlem o stejné nebo vyšší kapacitě Prostřednictvím náhradního vozidla musí dopravce rovněž zajistit řádné pokračování plánovaného denního oběhu za nepojízdné základní vozidlo. Pravidelný odjezd spoje následujícího po spoji dotčeném dopravní mimořádností musí být zabezpečen v souladu s jízdním řádem. </w:t>
      </w:r>
    </w:p>
    <w:p w14:paraId="7BC8DE5B" w14:textId="2511947F"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Maximální doba pro výjezd vozidla operativní zálohy</w:t>
      </w:r>
      <w:r w:rsidRPr="00456A0D">
        <w:rPr>
          <w:rStyle w:val="Znakapoznpodarou"/>
          <w:rFonts w:ascii="Arial" w:hAnsi="Arial" w:cs="Arial"/>
        </w:rPr>
        <w:footnoteReference w:id="27"/>
      </w:r>
      <w:r w:rsidRPr="00456A0D">
        <w:rPr>
          <w:rFonts w:ascii="Arial" w:hAnsi="Arial" w:cs="Arial"/>
        </w:rPr>
        <w:t xml:space="preserve"> je 5 minut od nahlášení výpadku. Tento limit se nevztahuje na situace, pokud by byla všechna vozidla operativní zálohy prokazatelně již v provozu. Dopravce může využít vozidla operativní zálohy pro nahrazení základního vozidla do doby dokončení denního oběhu. Následující den musí být již závada na vozidle odstraněna, anebo nepojízdné základní vozidlo musí být nahrazeno jiným základním vozidlem.</w:t>
      </w:r>
      <w:r w:rsidR="00987BC8">
        <w:rPr>
          <w:rFonts w:ascii="Arial" w:hAnsi="Arial" w:cs="Arial"/>
        </w:rPr>
        <w:t xml:space="preserve"> Pokud jiné základní (turnusové) vozidlo není k dispozici, je možné použít na </w:t>
      </w:r>
      <w:r w:rsidR="00987BC8">
        <w:rPr>
          <w:rFonts w:ascii="Arial" w:hAnsi="Arial" w:cs="Arial"/>
        </w:rPr>
        <w:lastRenderedPageBreak/>
        <w:t>nezbytně nutnou dobu vozidlo provozní zálohy. V případě, kdy bude k dispozici již základní (turnusové) vozidlo</w:t>
      </w:r>
      <w:r w:rsidR="00593EF5">
        <w:rPr>
          <w:rFonts w:ascii="Arial" w:hAnsi="Arial" w:cs="Arial"/>
        </w:rPr>
        <w:t>, musí být toto vozidlo neprodleně zařazeno do provozu.</w:t>
      </w:r>
    </w:p>
    <w:p w14:paraId="6407369A" w14:textId="69A19906" w:rsidR="00EA7200" w:rsidRPr="00456A0D" w:rsidRDefault="00EA7200" w:rsidP="000F0CEA">
      <w:pPr>
        <w:spacing w:before="120" w:after="120" w:line="360" w:lineRule="auto"/>
        <w:ind w:firstLine="284"/>
        <w:jc w:val="both"/>
        <w:rPr>
          <w:rFonts w:ascii="Arial" w:hAnsi="Arial" w:cs="Arial"/>
        </w:rPr>
      </w:pPr>
      <w:bookmarkStart w:id="160" w:name="_Hlk52896486"/>
      <w:r w:rsidRPr="00456A0D">
        <w:rPr>
          <w:rFonts w:ascii="Arial" w:hAnsi="Arial" w:cs="Arial"/>
        </w:rPr>
        <w:t xml:space="preserve">V případě neprůjezdnosti komunikace může řidič po dohodě s dispečerem dispečinku </w:t>
      </w:r>
      <w:r w:rsidR="008E635F">
        <w:rPr>
          <w:rFonts w:ascii="Arial" w:hAnsi="Arial" w:cs="Arial"/>
        </w:rPr>
        <w:t xml:space="preserve">IDS </w:t>
      </w:r>
      <w:r w:rsidRPr="00456A0D">
        <w:rPr>
          <w:rFonts w:ascii="Arial" w:hAnsi="Arial" w:cs="Arial"/>
        </w:rPr>
        <w:t>VDV zvolit náhradní trasu. Trasa musí být zvolena tak, aby se spoj vychýlil z trasy oproti jízdnímu řádu v co nejmenší možné míře.</w:t>
      </w:r>
      <w:bookmarkEnd w:id="160"/>
      <w:r w:rsidRPr="00456A0D">
        <w:rPr>
          <w:rFonts w:ascii="Arial" w:hAnsi="Arial" w:cs="Arial"/>
        </w:rPr>
        <w:t xml:space="preserve"> </w:t>
      </w:r>
    </w:p>
    <w:p w14:paraId="03C6A15E"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V případě jakékoliv mimořádnosti v dopravě je řidič povinen informovat cestující </w:t>
      </w:r>
      <w:r w:rsidRPr="00456A0D">
        <w:rPr>
          <w:rFonts w:ascii="Arial" w:hAnsi="Arial" w:cs="Arial"/>
        </w:rPr>
        <w:br/>
        <w:t>o nastalém stavu a způsobu zajištění přepravy.</w:t>
      </w:r>
    </w:p>
    <w:p w14:paraId="76294A71"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O každé mimořádnosti v dopravě způsobené dopravcem a jejím řešení musí dopravce vést průkazné záznamy a jejich seznam měsíčně zasílat objednateli. Součástí hlášení je i poskytnutí seznamu neodjetých a zpožděných spojů včetně odpovídajícího odůvodnění.</w:t>
      </w:r>
    </w:p>
    <w:p w14:paraId="2919D334" w14:textId="00F13AA0"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Na vyžádání objednatele je dopravce povinen poskytnout záznamy o jednotlivé mimořádnosti do </w:t>
      </w:r>
      <w:r w:rsidR="00B91F93">
        <w:rPr>
          <w:rFonts w:ascii="Arial" w:hAnsi="Arial" w:cs="Arial"/>
        </w:rPr>
        <w:t>dvou dnů</w:t>
      </w:r>
      <w:r w:rsidR="00F338B5">
        <w:rPr>
          <w:rFonts w:ascii="Arial" w:hAnsi="Arial" w:cs="Arial"/>
        </w:rPr>
        <w:t xml:space="preserve"> od vyžádání těchto záznamů objednatelem</w:t>
      </w:r>
      <w:r w:rsidRPr="00456A0D">
        <w:rPr>
          <w:rFonts w:ascii="Arial" w:hAnsi="Arial" w:cs="Arial"/>
        </w:rPr>
        <w:t>.</w:t>
      </w:r>
    </w:p>
    <w:p w14:paraId="5EC838FF" w14:textId="587ACB73" w:rsidR="00EA7200" w:rsidRPr="00D41CE6" w:rsidRDefault="00EA7200" w:rsidP="000F0CEA">
      <w:pPr>
        <w:pStyle w:val="Nadpis2"/>
        <w:rPr>
          <w:rFonts w:ascii="Arial" w:hAnsi="Arial" w:cs="Arial"/>
          <w:color w:val="auto"/>
        </w:rPr>
      </w:pPr>
      <w:bookmarkStart w:id="161" w:name="_Toc6386453"/>
      <w:bookmarkStart w:id="162" w:name="_Toc132955342"/>
      <w:r w:rsidRPr="00D41CE6">
        <w:rPr>
          <w:rFonts w:ascii="Arial" w:hAnsi="Arial" w:cs="Arial"/>
          <w:color w:val="auto"/>
        </w:rPr>
        <w:t>Záznam o provozu vozidla</w:t>
      </w:r>
      <w:bookmarkEnd w:id="161"/>
      <w:bookmarkEnd w:id="162"/>
    </w:p>
    <w:p w14:paraId="3835A372" w14:textId="7C710883" w:rsidR="00EA7200" w:rsidRPr="00456A0D" w:rsidRDefault="00EA7200" w:rsidP="006A61FE">
      <w:pPr>
        <w:spacing w:before="120" w:after="120" w:line="360" w:lineRule="auto"/>
        <w:ind w:firstLine="284"/>
        <w:jc w:val="both"/>
        <w:rPr>
          <w:rFonts w:cs="Arial"/>
        </w:rPr>
      </w:pPr>
      <w:r w:rsidRPr="00456A0D">
        <w:rPr>
          <w:rFonts w:ascii="Arial" w:hAnsi="Arial" w:cs="Arial"/>
        </w:rPr>
        <w:t xml:space="preserve">Každé vozidlo provozované na linkách v systému </w:t>
      </w:r>
      <w:r w:rsidR="008E635F">
        <w:rPr>
          <w:rFonts w:ascii="Arial" w:hAnsi="Arial" w:cs="Arial"/>
        </w:rPr>
        <w:t xml:space="preserve">IDS </w:t>
      </w:r>
      <w:r w:rsidRPr="00456A0D">
        <w:rPr>
          <w:rFonts w:ascii="Arial" w:hAnsi="Arial" w:cs="Arial"/>
        </w:rPr>
        <w:t xml:space="preserve">VDV musí být vybaveno záznamem </w:t>
      </w:r>
      <w:r w:rsidRPr="00456A0D">
        <w:rPr>
          <w:rFonts w:ascii="Arial" w:hAnsi="Arial" w:cs="Arial"/>
        </w:rPr>
        <w:br/>
        <w:t xml:space="preserve">o provozu vozidla (DZPV – denní záznam o provozu vozidla), </w:t>
      </w:r>
      <w:r w:rsidR="00593EF5">
        <w:rPr>
          <w:rFonts w:ascii="Arial" w:hAnsi="Arial" w:cs="Arial"/>
        </w:rPr>
        <w:t xml:space="preserve">který má náležitosti </w:t>
      </w:r>
      <w:r w:rsidR="004C65EA">
        <w:rPr>
          <w:rFonts w:ascii="Arial" w:hAnsi="Arial" w:cs="Arial"/>
        </w:rPr>
        <w:t xml:space="preserve">v souladu s platnou legislativou. Záznam o provozu vozidla je možné vést i v elektronické formě. </w:t>
      </w:r>
    </w:p>
    <w:p w14:paraId="7CCC122B" w14:textId="77777777" w:rsidR="00EA7200" w:rsidRPr="00456A0D" w:rsidRDefault="00EA7200" w:rsidP="000F0CEA">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6824B85C" w14:textId="3F16443F" w:rsidR="00EA7200" w:rsidRPr="00D41CE6" w:rsidRDefault="00EA7200" w:rsidP="000F0CEA">
      <w:pPr>
        <w:pStyle w:val="Nadpis2"/>
        <w:rPr>
          <w:rFonts w:ascii="Arial" w:hAnsi="Arial" w:cs="Arial"/>
          <w:color w:val="auto"/>
        </w:rPr>
      </w:pPr>
      <w:bookmarkStart w:id="163" w:name="_Toc6386454"/>
      <w:bookmarkStart w:id="164" w:name="_Toc132955343"/>
      <w:r w:rsidRPr="00D41CE6">
        <w:rPr>
          <w:rFonts w:ascii="Arial" w:hAnsi="Arial" w:cs="Arial"/>
          <w:color w:val="auto"/>
        </w:rPr>
        <w:t>Standard provozní a operativní zálohy</w:t>
      </w:r>
      <w:bookmarkEnd w:id="163"/>
      <w:bookmarkEnd w:id="164"/>
    </w:p>
    <w:p w14:paraId="63C18C45" w14:textId="13E97ECE" w:rsidR="00EA7200" w:rsidRPr="00D41CE6" w:rsidRDefault="00EA7200" w:rsidP="000F0CEA">
      <w:pPr>
        <w:pStyle w:val="Nadpis3"/>
        <w:rPr>
          <w:rFonts w:ascii="Arial" w:hAnsi="Arial" w:cs="Arial"/>
          <w:color w:val="auto"/>
        </w:rPr>
      </w:pPr>
      <w:bookmarkStart w:id="165" w:name="_Toc6386455"/>
      <w:bookmarkStart w:id="166" w:name="_Toc132955344"/>
      <w:r w:rsidRPr="00D41CE6">
        <w:rPr>
          <w:rFonts w:ascii="Arial" w:hAnsi="Arial" w:cs="Arial"/>
          <w:color w:val="auto"/>
        </w:rPr>
        <w:t>Provozní záloha</w:t>
      </w:r>
      <w:bookmarkEnd w:id="165"/>
      <w:bookmarkEnd w:id="166"/>
    </w:p>
    <w:p w14:paraId="132F0DA8" w14:textId="18E0B97C"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Provozní zálohou se rozumí vozidlo připravené vyjet bezprostředně po ohlášení výpadku tak, aby na místo, odkud bude nahrazovat dané vozidlo, dojelo nejpozději 45 minut od svého výjezdu. </w:t>
      </w:r>
      <w:r w:rsidR="004C08E6">
        <w:rPr>
          <w:rFonts w:ascii="Arial" w:hAnsi="Arial" w:cs="Arial"/>
        </w:rPr>
        <w:t>Vozidla provozní zálohy mohou být použita pouze na nezbytně nutnou dobu.</w:t>
      </w:r>
    </w:p>
    <w:p w14:paraId="0F2BB0AA" w14:textId="3F19355F" w:rsidR="00EA7200" w:rsidRPr="00456A0D" w:rsidRDefault="00F76D41" w:rsidP="000F0CEA">
      <w:pPr>
        <w:spacing w:before="120" w:after="120" w:line="360" w:lineRule="auto"/>
        <w:ind w:firstLine="284"/>
        <w:jc w:val="both"/>
        <w:rPr>
          <w:rFonts w:ascii="Arial" w:hAnsi="Arial" w:cs="Arial"/>
        </w:rPr>
      </w:pPr>
      <w:r w:rsidRPr="00456A0D">
        <w:rPr>
          <w:rFonts w:ascii="Arial" w:hAnsi="Arial" w:cs="Arial"/>
        </w:rPr>
        <w:t xml:space="preserve">Počty vozidel </w:t>
      </w:r>
      <w:r>
        <w:rPr>
          <w:rFonts w:ascii="Arial" w:hAnsi="Arial" w:cs="Arial"/>
        </w:rPr>
        <w:t>provozní</w:t>
      </w:r>
      <w:r w:rsidRPr="00456A0D">
        <w:rPr>
          <w:rFonts w:ascii="Arial" w:hAnsi="Arial" w:cs="Arial"/>
        </w:rPr>
        <w:t xml:space="preserve"> zálohy jsou stanoveny dle výsledných oblastí a počtu vozidel v nich.</w:t>
      </w:r>
    </w:p>
    <w:p w14:paraId="1A2519F0"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K vozidlu sloužícímu jako provozní záloha nemusí být přímo přidělen řidič. Za provozní zálohu se nepovažují vozidla, která jsou ve stavu oprav. </w:t>
      </w:r>
    </w:p>
    <w:p w14:paraId="1C60DE29" w14:textId="0FBE2B80"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Dopravce může mít zajištěnou provozní zálohu smluvním vztahem s jinou společností, na zajištění spoje </w:t>
      </w:r>
      <w:r w:rsidR="00E46393">
        <w:rPr>
          <w:rFonts w:ascii="Arial" w:hAnsi="Arial" w:cs="Arial"/>
        </w:rPr>
        <w:t xml:space="preserve">IDS </w:t>
      </w:r>
      <w:r w:rsidRPr="00456A0D">
        <w:rPr>
          <w:rFonts w:ascii="Arial" w:hAnsi="Arial" w:cs="Arial"/>
        </w:rPr>
        <w:t xml:space="preserve">VDV se však vždy musí podílet řidič, který byl proškolený, viz článek </w:t>
      </w:r>
      <w:r w:rsidR="00B66BC6">
        <w:rPr>
          <w:rFonts w:ascii="Arial" w:hAnsi="Arial" w:cs="Arial"/>
        </w:rPr>
        <w:fldChar w:fldCharType="begin"/>
      </w:r>
      <w:r w:rsidR="00B66BC6">
        <w:rPr>
          <w:rFonts w:ascii="Arial" w:hAnsi="Arial" w:cs="Arial"/>
        </w:rPr>
        <w:instrText xml:space="preserve"> REF _Ref459031527 \r \h </w:instrText>
      </w:r>
      <w:r w:rsidR="000F0CEA">
        <w:rPr>
          <w:rFonts w:ascii="Arial" w:hAnsi="Arial" w:cs="Arial"/>
        </w:rPr>
        <w:instrText xml:space="preserve"> \* MERGEFORMAT </w:instrText>
      </w:r>
      <w:r w:rsidR="00B66BC6">
        <w:rPr>
          <w:rFonts w:ascii="Arial" w:hAnsi="Arial" w:cs="Arial"/>
        </w:rPr>
      </w:r>
      <w:r w:rsidR="00B66BC6">
        <w:rPr>
          <w:rFonts w:ascii="Arial" w:hAnsi="Arial" w:cs="Arial"/>
        </w:rPr>
        <w:fldChar w:fldCharType="separate"/>
      </w:r>
      <w:r w:rsidR="00B66BC6">
        <w:rPr>
          <w:rFonts w:ascii="Arial" w:hAnsi="Arial" w:cs="Arial"/>
        </w:rPr>
        <w:t>7.7</w:t>
      </w:r>
      <w:r w:rsidR="00B66BC6">
        <w:rPr>
          <w:rFonts w:ascii="Arial" w:hAnsi="Arial" w:cs="Arial"/>
        </w:rPr>
        <w:fldChar w:fldCharType="end"/>
      </w:r>
      <w:r w:rsidRPr="00456A0D">
        <w:rPr>
          <w:rFonts w:ascii="Arial" w:hAnsi="Arial" w:cs="Arial"/>
        </w:rPr>
        <w:t xml:space="preserve">. </w:t>
      </w:r>
      <w:r w:rsidRPr="00456A0D">
        <w:rPr>
          <w:rFonts w:ascii="Arial" w:hAnsi="Arial" w:cs="Arial"/>
        </w:rPr>
        <w:lastRenderedPageBreak/>
        <w:t xml:space="preserve">Vozidlo musí být u předních dveří označeno vždy logem </w:t>
      </w:r>
      <w:r w:rsidR="00E46393">
        <w:rPr>
          <w:rFonts w:ascii="Arial" w:hAnsi="Arial" w:cs="Arial"/>
        </w:rPr>
        <w:t xml:space="preserve">IDS </w:t>
      </w:r>
      <w:r w:rsidRPr="00456A0D">
        <w:rPr>
          <w:rFonts w:ascii="Arial" w:hAnsi="Arial" w:cs="Arial"/>
        </w:rPr>
        <w:t xml:space="preserve">VDV dle Grafického manuálu </w:t>
      </w:r>
      <w:r w:rsidR="007D2A00">
        <w:rPr>
          <w:rFonts w:ascii="Arial" w:hAnsi="Arial" w:cs="Arial"/>
        </w:rPr>
        <w:t xml:space="preserve">Integrovaného dopravního systému </w:t>
      </w:r>
      <w:r w:rsidRPr="00456A0D">
        <w:rPr>
          <w:rFonts w:ascii="Arial" w:hAnsi="Arial" w:cs="Arial"/>
        </w:rPr>
        <w:t>Veřejn</w:t>
      </w:r>
      <w:r w:rsidR="007D2A00">
        <w:rPr>
          <w:rFonts w:ascii="Arial" w:hAnsi="Arial" w:cs="Arial"/>
        </w:rPr>
        <w:t>á</w:t>
      </w:r>
      <w:r w:rsidRPr="00456A0D">
        <w:rPr>
          <w:rFonts w:ascii="Arial" w:hAnsi="Arial" w:cs="Arial"/>
        </w:rPr>
        <w:t xml:space="preserve"> doprav</w:t>
      </w:r>
      <w:r w:rsidR="007D2A00">
        <w:rPr>
          <w:rFonts w:ascii="Arial" w:hAnsi="Arial" w:cs="Arial"/>
        </w:rPr>
        <w:t>a</w:t>
      </w:r>
      <w:r w:rsidRPr="00456A0D">
        <w:rPr>
          <w:rFonts w:ascii="Arial" w:hAnsi="Arial" w:cs="Arial"/>
        </w:rPr>
        <w:t xml:space="preserve"> Vysočiny.</w:t>
      </w:r>
    </w:p>
    <w:p w14:paraId="4B3799CB" w14:textId="1760787D"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Objednatel může určit výjimky z povinné výbavy vozidel provozní zálohy. Vozidlo provozní, či operativní zálohy může dosahovat maximálního stáří 15 roků.</w:t>
      </w:r>
      <w:r w:rsidR="00C77DB1" w:rsidRPr="00456A0D">
        <w:rPr>
          <w:rFonts w:ascii="Arial" w:hAnsi="Arial" w:cs="Arial"/>
        </w:rPr>
        <w:t xml:space="preserve"> </w:t>
      </w:r>
      <w:r w:rsidR="00E44204">
        <w:rPr>
          <w:rFonts w:ascii="Arial" w:hAnsi="Arial" w:cs="Arial"/>
        </w:rPr>
        <w:t xml:space="preserve">Takové </w:t>
      </w:r>
      <w:r w:rsidR="00C77DB1" w:rsidRPr="00F22348">
        <w:rPr>
          <w:rFonts w:ascii="Arial" w:hAnsi="Arial" w:cs="Arial"/>
        </w:rPr>
        <w:t xml:space="preserve">Vozidlo musí mít minimálně elektronický panel vnější přední a vlevo od předních dveří musí být vždy označeno </w:t>
      </w:r>
      <w:r w:rsidR="00E44204" w:rsidRPr="00F22348">
        <w:rPr>
          <w:rFonts w:ascii="Arial" w:hAnsi="Arial" w:cs="Arial"/>
        </w:rPr>
        <w:t xml:space="preserve">základním </w:t>
      </w:r>
      <w:r w:rsidR="00C77DB1" w:rsidRPr="00F22348">
        <w:rPr>
          <w:rFonts w:ascii="Arial" w:hAnsi="Arial" w:cs="Arial"/>
        </w:rPr>
        <w:t xml:space="preserve">logem </w:t>
      </w:r>
      <w:r w:rsidR="0032535A">
        <w:rPr>
          <w:rFonts w:ascii="Arial" w:hAnsi="Arial" w:cs="Arial"/>
        </w:rPr>
        <w:t xml:space="preserve">IDS </w:t>
      </w:r>
      <w:r w:rsidR="00C77DB1" w:rsidRPr="00F22348">
        <w:rPr>
          <w:rFonts w:ascii="Arial" w:hAnsi="Arial" w:cs="Arial"/>
        </w:rPr>
        <w:t>VDV dle Grafického manuálu</w:t>
      </w:r>
      <w:r w:rsidR="0032535A">
        <w:rPr>
          <w:rFonts w:ascii="Arial" w:hAnsi="Arial" w:cs="Arial"/>
        </w:rPr>
        <w:t xml:space="preserve"> Inte</w:t>
      </w:r>
      <w:r w:rsidR="009A3873">
        <w:rPr>
          <w:rFonts w:ascii="Arial" w:hAnsi="Arial" w:cs="Arial"/>
        </w:rPr>
        <w:t>g</w:t>
      </w:r>
      <w:r w:rsidR="0032535A">
        <w:rPr>
          <w:rFonts w:ascii="Arial" w:hAnsi="Arial" w:cs="Arial"/>
        </w:rPr>
        <w:t xml:space="preserve">rovaného dopravního systému </w:t>
      </w:r>
      <w:r w:rsidR="00C77DB1" w:rsidRPr="00F22348">
        <w:rPr>
          <w:rFonts w:ascii="Arial" w:hAnsi="Arial" w:cs="Arial"/>
        </w:rPr>
        <w:t>Veřejn</w:t>
      </w:r>
      <w:r w:rsidR="0032535A">
        <w:rPr>
          <w:rFonts w:ascii="Arial" w:hAnsi="Arial" w:cs="Arial"/>
        </w:rPr>
        <w:t>á</w:t>
      </w:r>
      <w:r w:rsidR="00C77DB1" w:rsidRPr="00F22348">
        <w:rPr>
          <w:rFonts w:ascii="Arial" w:hAnsi="Arial" w:cs="Arial"/>
        </w:rPr>
        <w:t xml:space="preserve"> doprav</w:t>
      </w:r>
      <w:r w:rsidR="0032535A">
        <w:rPr>
          <w:rFonts w:ascii="Arial" w:hAnsi="Arial" w:cs="Arial"/>
        </w:rPr>
        <w:t>a</w:t>
      </w:r>
      <w:r w:rsidR="00C77DB1" w:rsidRPr="00F22348">
        <w:rPr>
          <w:rFonts w:ascii="Arial" w:hAnsi="Arial" w:cs="Arial"/>
        </w:rPr>
        <w:t xml:space="preserve"> Vysočiny.</w:t>
      </w:r>
      <w:r w:rsidR="00E44204" w:rsidRPr="00F22348">
        <w:rPr>
          <w:rFonts w:ascii="Arial" w:hAnsi="Arial" w:cs="Arial"/>
        </w:rPr>
        <w:t xml:space="preserve"> Vozidla určena jako provozní záloha během trvání smlouvy musí být vybavena </w:t>
      </w:r>
      <w:r w:rsidR="00611F86">
        <w:rPr>
          <w:rFonts w:ascii="Arial" w:hAnsi="Arial" w:cs="Arial"/>
        </w:rPr>
        <w:t xml:space="preserve">minimálně </w:t>
      </w:r>
      <w:r w:rsidR="00073B76" w:rsidRPr="00F22348">
        <w:rPr>
          <w:rFonts w:ascii="Arial" w:hAnsi="Arial" w:cs="Arial"/>
        </w:rPr>
        <w:t xml:space="preserve">stejně jako starší vozidla v systému </w:t>
      </w:r>
      <w:r w:rsidR="0032535A">
        <w:rPr>
          <w:rFonts w:ascii="Arial" w:hAnsi="Arial" w:cs="Arial"/>
        </w:rPr>
        <w:t xml:space="preserve">IDS </w:t>
      </w:r>
      <w:r w:rsidR="00073B76" w:rsidRPr="00F22348">
        <w:rPr>
          <w:rFonts w:ascii="Arial" w:hAnsi="Arial" w:cs="Arial"/>
        </w:rPr>
        <w:t>VDV.</w:t>
      </w:r>
      <w:r w:rsidR="00A53C1E">
        <w:rPr>
          <w:rFonts w:ascii="Arial" w:hAnsi="Arial" w:cs="Arial"/>
        </w:rPr>
        <w:t xml:space="preserve"> Provozní záloha musí být zajištěna vozidly s minimální </w:t>
      </w:r>
      <w:proofErr w:type="spellStart"/>
      <w:r w:rsidR="00A53C1E">
        <w:rPr>
          <w:rFonts w:ascii="Arial" w:hAnsi="Arial" w:cs="Arial"/>
        </w:rPr>
        <w:t>obsavitelností</w:t>
      </w:r>
      <w:proofErr w:type="spellEnd"/>
      <w:r w:rsidR="00A53C1E">
        <w:rPr>
          <w:rFonts w:ascii="Arial" w:hAnsi="Arial" w:cs="Arial"/>
        </w:rPr>
        <w:t xml:space="preserve"> dle kategorie V-N.</w:t>
      </w:r>
    </w:p>
    <w:p w14:paraId="2F13E4DA" w14:textId="3D43668C" w:rsidR="00EA7200" w:rsidRPr="00D41CE6" w:rsidRDefault="00EA7200" w:rsidP="000F0CEA">
      <w:pPr>
        <w:pStyle w:val="Nadpis3"/>
        <w:rPr>
          <w:rFonts w:ascii="Arial" w:hAnsi="Arial" w:cs="Arial"/>
          <w:color w:val="auto"/>
        </w:rPr>
      </w:pPr>
      <w:bookmarkStart w:id="167" w:name="_Toc6386456"/>
      <w:bookmarkStart w:id="168" w:name="_Toc132955345"/>
      <w:r w:rsidRPr="00D41CE6">
        <w:rPr>
          <w:rFonts w:ascii="Arial" w:hAnsi="Arial" w:cs="Arial"/>
          <w:color w:val="auto"/>
        </w:rPr>
        <w:t>Operativní záloha</w:t>
      </w:r>
      <w:bookmarkEnd w:id="167"/>
      <w:bookmarkEnd w:id="168"/>
    </w:p>
    <w:p w14:paraId="293F4C73" w14:textId="65AFD364"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Operativní zálohou se rozumí vozidlo, které je v souladu s požadavkem objednatele připraveno </w:t>
      </w:r>
      <w:r w:rsidR="00626D3F">
        <w:rPr>
          <w:rFonts w:ascii="Arial" w:hAnsi="Arial" w:cs="Arial"/>
        </w:rPr>
        <w:t>bez zbytečného odkladu</w:t>
      </w:r>
      <w:r w:rsidR="00565185">
        <w:rPr>
          <w:rFonts w:ascii="Arial" w:hAnsi="Arial" w:cs="Arial"/>
        </w:rPr>
        <w:t xml:space="preserve"> po ohlášení výpadku a</w:t>
      </w:r>
      <w:r w:rsidR="00391396">
        <w:rPr>
          <w:rFonts w:ascii="Arial" w:hAnsi="Arial" w:cs="Arial"/>
        </w:rPr>
        <w:t xml:space="preserve"> </w:t>
      </w:r>
      <w:r w:rsidRPr="00456A0D">
        <w:rPr>
          <w:rFonts w:ascii="Arial" w:hAnsi="Arial" w:cs="Arial"/>
        </w:rPr>
        <w:t xml:space="preserve">na vyžádání Centrálního dispečinku </w:t>
      </w:r>
      <w:r w:rsidR="00E46393">
        <w:rPr>
          <w:rFonts w:ascii="Arial" w:hAnsi="Arial" w:cs="Arial"/>
        </w:rPr>
        <w:t xml:space="preserve">IDS </w:t>
      </w:r>
      <w:r w:rsidRPr="00456A0D">
        <w:rPr>
          <w:rFonts w:ascii="Arial" w:hAnsi="Arial" w:cs="Arial"/>
        </w:rPr>
        <w:t xml:space="preserve">VDV </w:t>
      </w:r>
      <w:r w:rsidR="001C4355" w:rsidRPr="0025411E">
        <w:rPr>
          <w:rFonts w:ascii="Arial" w:hAnsi="Arial" w:cs="Arial"/>
        </w:rPr>
        <w:t>vyjet z místa operativní zálohy na trasu spoje linky</w:t>
      </w:r>
      <w:r w:rsidRPr="00456A0D">
        <w:rPr>
          <w:rFonts w:ascii="Arial" w:hAnsi="Arial" w:cs="Arial"/>
        </w:rPr>
        <w:t>, a to buď z provozních důvodů, nebo k zajištění mimořádných spojů</w:t>
      </w:r>
      <w:r w:rsidRPr="00456A0D">
        <w:rPr>
          <w:rStyle w:val="Znakapoznpodarou"/>
          <w:rFonts w:ascii="Arial" w:hAnsi="Arial" w:cs="Arial"/>
        </w:rPr>
        <w:footnoteReference w:id="28"/>
      </w:r>
      <w:r w:rsidRPr="00456A0D">
        <w:rPr>
          <w:rFonts w:ascii="Arial" w:hAnsi="Arial" w:cs="Arial"/>
        </w:rPr>
        <w:t xml:space="preserve">. Ke každému vozidlu operativní zálohy musí být přidělen konkrétní řidič. Vozidla zařazená mezi vozidla operativní zálohy nemohou být současně vozidly provozní zálohy dopravce. Počty vozidel operativní zálohy jsou stanoveny dle výsledných oblastí a počtu vozidel v nich. </w:t>
      </w:r>
      <w:r w:rsidR="004C08E6">
        <w:rPr>
          <w:rFonts w:ascii="Arial" w:hAnsi="Arial" w:cs="Arial"/>
        </w:rPr>
        <w:t>Vozidla operativní zálohy mohou být použita pouze na nezbytně nutnou dobu.</w:t>
      </w:r>
    </w:p>
    <w:p w14:paraId="7C6495AA" w14:textId="722E8367" w:rsidR="00EA7200" w:rsidRDefault="00EA7200" w:rsidP="000F0CEA">
      <w:pPr>
        <w:spacing w:before="120" w:after="120" w:line="360" w:lineRule="auto"/>
        <w:ind w:firstLine="284"/>
        <w:jc w:val="both"/>
        <w:rPr>
          <w:rFonts w:ascii="Arial" w:hAnsi="Arial" w:cs="Arial"/>
        </w:rPr>
      </w:pPr>
      <w:r w:rsidRPr="00456A0D">
        <w:rPr>
          <w:rFonts w:ascii="Arial" w:hAnsi="Arial" w:cs="Arial"/>
        </w:rPr>
        <w:t xml:space="preserve">Objednatel může určit výjimky z povinné výbavy vozidel operativní zálohy. Vozidlo musí být u předních dveří vždy označena </w:t>
      </w:r>
      <w:r w:rsidR="00073B76" w:rsidRPr="00710052">
        <w:rPr>
          <w:rFonts w:ascii="Arial" w:hAnsi="Arial" w:cs="Arial"/>
        </w:rPr>
        <w:t>základním</w:t>
      </w:r>
      <w:r w:rsidR="00073B76">
        <w:rPr>
          <w:rFonts w:ascii="Arial" w:hAnsi="Arial" w:cs="Arial"/>
        </w:rPr>
        <w:t xml:space="preserve"> </w:t>
      </w:r>
      <w:r w:rsidRPr="00456A0D">
        <w:rPr>
          <w:rFonts w:ascii="Arial" w:hAnsi="Arial" w:cs="Arial"/>
        </w:rPr>
        <w:t xml:space="preserve">logem </w:t>
      </w:r>
      <w:r w:rsidR="00E46393">
        <w:rPr>
          <w:rFonts w:ascii="Arial" w:hAnsi="Arial" w:cs="Arial"/>
        </w:rPr>
        <w:t xml:space="preserve">IDS </w:t>
      </w:r>
      <w:r w:rsidRPr="00456A0D">
        <w:rPr>
          <w:rFonts w:ascii="Arial" w:hAnsi="Arial" w:cs="Arial"/>
        </w:rPr>
        <w:t xml:space="preserve">VDV dle Grafického manuálu </w:t>
      </w:r>
      <w:r w:rsidR="00E46393">
        <w:rPr>
          <w:rFonts w:ascii="Arial" w:hAnsi="Arial" w:cs="Arial"/>
        </w:rPr>
        <w:t xml:space="preserve">Integrovaného dopravního systému </w:t>
      </w:r>
      <w:r w:rsidRPr="00456A0D">
        <w:rPr>
          <w:rFonts w:ascii="Arial" w:hAnsi="Arial" w:cs="Arial"/>
        </w:rPr>
        <w:t>Veřejn</w:t>
      </w:r>
      <w:r w:rsidR="00E46393">
        <w:rPr>
          <w:rFonts w:ascii="Arial" w:hAnsi="Arial" w:cs="Arial"/>
        </w:rPr>
        <w:t>á</w:t>
      </w:r>
      <w:r w:rsidRPr="00456A0D">
        <w:rPr>
          <w:rFonts w:ascii="Arial" w:hAnsi="Arial" w:cs="Arial"/>
        </w:rPr>
        <w:t xml:space="preserve"> doprav</w:t>
      </w:r>
      <w:r w:rsidR="0025411E">
        <w:rPr>
          <w:rFonts w:ascii="Arial" w:hAnsi="Arial" w:cs="Arial"/>
        </w:rPr>
        <w:t>a</w:t>
      </w:r>
      <w:r w:rsidRPr="00456A0D">
        <w:rPr>
          <w:rFonts w:ascii="Arial" w:hAnsi="Arial" w:cs="Arial"/>
        </w:rPr>
        <w:t xml:space="preserve"> Vysočiny.</w:t>
      </w:r>
    </w:p>
    <w:p w14:paraId="16C851EC" w14:textId="77777777" w:rsidR="0038744D" w:rsidRDefault="0038744D" w:rsidP="000F0CEA">
      <w:pPr>
        <w:spacing w:before="120" w:after="120" w:line="360" w:lineRule="auto"/>
        <w:ind w:firstLine="284"/>
        <w:jc w:val="both"/>
      </w:pPr>
      <w:r w:rsidRPr="0038744D">
        <w:rPr>
          <w:rFonts w:ascii="Arial" w:hAnsi="Arial" w:cs="Arial"/>
        </w:rPr>
        <w:t>Operativní záloha (= autobus s řidičem připravený k vyjetí), kategorie V</w:t>
      </w:r>
    </w:p>
    <w:p w14:paraId="1DFB9298" w14:textId="77777777" w:rsidR="0038744D" w:rsidRDefault="0038744D" w:rsidP="000F0CEA">
      <w:pPr>
        <w:pStyle w:val="Odstavecseseznamem"/>
        <w:numPr>
          <w:ilvl w:val="0"/>
          <w:numId w:val="32"/>
        </w:numPr>
        <w:jc w:val="both"/>
      </w:pPr>
      <w:r>
        <w:t>Bystřice nad Pernštejnem</w:t>
      </w:r>
    </w:p>
    <w:p w14:paraId="57338C1C" w14:textId="300C4DE3" w:rsidR="0038744D" w:rsidRDefault="0038744D" w:rsidP="000F0CEA">
      <w:pPr>
        <w:pStyle w:val="Odstavecseseznamem"/>
        <w:numPr>
          <w:ilvl w:val="1"/>
          <w:numId w:val="32"/>
        </w:numPr>
        <w:jc w:val="both"/>
      </w:pPr>
      <w:r>
        <w:t>Pracovní dny 5:00 – 21:30</w:t>
      </w:r>
    </w:p>
    <w:p w14:paraId="6F930588" w14:textId="77777777" w:rsidR="0038744D" w:rsidRDefault="0038744D" w:rsidP="000F0CEA">
      <w:pPr>
        <w:pStyle w:val="Odstavecseseznamem"/>
        <w:numPr>
          <w:ilvl w:val="0"/>
          <w:numId w:val="32"/>
        </w:numPr>
        <w:jc w:val="both"/>
      </w:pPr>
      <w:r>
        <w:t>Velké Meziříčí</w:t>
      </w:r>
    </w:p>
    <w:p w14:paraId="66F17F9F" w14:textId="30F3389A" w:rsidR="00BB0BDE" w:rsidRPr="00456A0D" w:rsidRDefault="0038744D" w:rsidP="000F0CEA">
      <w:pPr>
        <w:pStyle w:val="Odstavecseseznamem"/>
        <w:numPr>
          <w:ilvl w:val="1"/>
          <w:numId w:val="32"/>
        </w:numPr>
        <w:jc w:val="both"/>
        <w:rPr>
          <w:rFonts w:cs="Arial"/>
        </w:rPr>
      </w:pPr>
      <w:r>
        <w:t>Pracovní dny 5:00 – 21:30</w:t>
      </w:r>
    </w:p>
    <w:p w14:paraId="7281E691" w14:textId="1750546F" w:rsidR="00494712" w:rsidRPr="00D41CE6" w:rsidRDefault="00494712" w:rsidP="000F0CEA">
      <w:pPr>
        <w:pStyle w:val="Nadpis2"/>
        <w:rPr>
          <w:rFonts w:ascii="Arial" w:hAnsi="Arial" w:cs="Arial"/>
          <w:color w:val="auto"/>
        </w:rPr>
      </w:pPr>
      <w:bookmarkStart w:id="169" w:name="_Ref459031527"/>
      <w:bookmarkStart w:id="170" w:name="_Toc460335159"/>
      <w:bookmarkStart w:id="171" w:name="_Toc6386457"/>
      <w:bookmarkStart w:id="172" w:name="_Toc132955346"/>
      <w:r w:rsidRPr="00D41CE6">
        <w:rPr>
          <w:rFonts w:ascii="Arial" w:hAnsi="Arial" w:cs="Arial"/>
          <w:color w:val="auto"/>
        </w:rPr>
        <w:t>Stanovení požadavků na zaměstnance dopravců přicházející do styku s cestující veřejností</w:t>
      </w:r>
      <w:bookmarkEnd w:id="169"/>
      <w:bookmarkEnd w:id="170"/>
      <w:bookmarkEnd w:id="171"/>
      <w:bookmarkEnd w:id="172"/>
    </w:p>
    <w:p w14:paraId="7C774A26"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Mezi servisní personál </w:t>
      </w:r>
      <w:proofErr w:type="gramStart"/>
      <w:r w:rsidRPr="00456A0D">
        <w:rPr>
          <w:rFonts w:ascii="Arial" w:hAnsi="Arial" w:cs="Arial"/>
        </w:rPr>
        <w:t>patří</w:t>
      </w:r>
      <w:proofErr w:type="gramEnd"/>
      <w:r w:rsidRPr="00456A0D">
        <w:rPr>
          <w:rFonts w:ascii="Arial" w:hAnsi="Arial" w:cs="Arial"/>
        </w:rPr>
        <w:t xml:space="preserve"> osoby dopravce, které přicházejí do styku s cestujícími, tedy především:</w:t>
      </w:r>
    </w:p>
    <w:p w14:paraId="07648F37" w14:textId="77777777" w:rsidR="00494712" w:rsidRPr="00456A0D" w:rsidRDefault="00494712" w:rsidP="000F0CEA">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77777777" w:rsidR="00494712" w:rsidRPr="00456A0D" w:rsidRDefault="00494712" w:rsidP="000F0CEA">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309C6300" w:rsidR="00494712" w:rsidRPr="00D41CE6" w:rsidRDefault="00494712" w:rsidP="000F0CEA">
      <w:pPr>
        <w:pStyle w:val="Nadpis3"/>
        <w:rPr>
          <w:rFonts w:ascii="Arial" w:hAnsi="Arial" w:cs="Arial"/>
          <w:color w:val="auto"/>
        </w:rPr>
      </w:pPr>
      <w:bookmarkStart w:id="173" w:name="_Toc6386458"/>
      <w:bookmarkStart w:id="174" w:name="_Toc132955347"/>
      <w:r w:rsidRPr="00D41CE6">
        <w:rPr>
          <w:rFonts w:ascii="Arial" w:hAnsi="Arial" w:cs="Arial"/>
          <w:color w:val="auto"/>
        </w:rPr>
        <w:lastRenderedPageBreak/>
        <w:t>Požadavky na servisní personál dopravců</w:t>
      </w:r>
      <w:bookmarkEnd w:id="173"/>
      <w:bookmarkEnd w:id="174"/>
    </w:p>
    <w:p w14:paraId="3F9E0C8E" w14:textId="77777777" w:rsidR="00494712" w:rsidRPr="00456A0D" w:rsidRDefault="00494712" w:rsidP="000F0CEA">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47E50F68" w:rsidR="00494712" w:rsidRPr="00456A0D" w:rsidRDefault="00494712" w:rsidP="000F0CEA">
      <w:pPr>
        <w:pStyle w:val="Odstavecseseznamem"/>
        <w:numPr>
          <w:ilvl w:val="0"/>
          <w:numId w:val="24"/>
        </w:numPr>
        <w:spacing w:after="0" w:line="360" w:lineRule="auto"/>
        <w:contextualSpacing w:val="0"/>
        <w:jc w:val="both"/>
        <w:rPr>
          <w:rFonts w:cs="Arial"/>
        </w:rPr>
      </w:pPr>
      <w:r w:rsidRPr="00456A0D">
        <w:rPr>
          <w:rFonts w:cs="Arial"/>
        </w:rPr>
        <w:t xml:space="preserve">Je odborně připraven. Mimo jiné má znalosti o systému </w:t>
      </w:r>
      <w:r w:rsidR="00E46393">
        <w:rPr>
          <w:rFonts w:cs="Arial"/>
        </w:rPr>
        <w:t xml:space="preserve">IDS </w:t>
      </w:r>
      <w:r w:rsidRPr="00456A0D">
        <w:rPr>
          <w:rFonts w:cs="Arial"/>
        </w:rPr>
        <w:t>VDV, zejména o:</w:t>
      </w:r>
    </w:p>
    <w:p w14:paraId="1A969037" w14:textId="77777777" w:rsidR="00494712" w:rsidRPr="00456A0D" w:rsidRDefault="00494712" w:rsidP="000F0CEA">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77777777" w:rsidR="00494712" w:rsidRPr="00456A0D" w:rsidRDefault="00494712" w:rsidP="000F0CEA">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77777777" w:rsidR="00494712" w:rsidRPr="00456A0D" w:rsidRDefault="00494712" w:rsidP="000F0CEA">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77777777" w:rsidR="00494712" w:rsidRPr="00456A0D" w:rsidRDefault="00494712" w:rsidP="000F0CEA">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77777777" w:rsidR="00494712" w:rsidRPr="00456A0D" w:rsidRDefault="00494712" w:rsidP="000F0CEA">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77777777" w:rsidR="00494712" w:rsidRPr="00456A0D" w:rsidRDefault="00494712" w:rsidP="000F0CEA">
      <w:pPr>
        <w:pStyle w:val="Odstavecseseznamem"/>
        <w:numPr>
          <w:ilvl w:val="0"/>
          <w:numId w:val="24"/>
        </w:numPr>
        <w:spacing w:after="0" w:line="360" w:lineRule="auto"/>
        <w:contextualSpacing w:val="0"/>
        <w:jc w:val="both"/>
        <w:rPr>
          <w:rFonts w:cs="Arial"/>
        </w:rPr>
      </w:pPr>
      <w:r w:rsidRPr="00456A0D">
        <w:rPr>
          <w:rFonts w:cs="Arial"/>
        </w:rPr>
        <w:t>Disponuje základními dopravně – geografickými znalostmi o oblasti nasazení vozidel dopravcem a zvládá nutné komunikační techniky a asertivní techniky jednání pro konfliktní situace</w:t>
      </w:r>
    </w:p>
    <w:p w14:paraId="63F3427D" w14:textId="77777777" w:rsidR="00494712" w:rsidRPr="00456A0D" w:rsidRDefault="00494712" w:rsidP="000F0CEA">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77777777" w:rsidR="00494712" w:rsidRPr="00456A0D" w:rsidRDefault="00494712" w:rsidP="000F0CEA">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79164573" w:rsidR="00494712" w:rsidRPr="00456A0D" w:rsidRDefault="00494712" w:rsidP="000F0CEA">
      <w:pPr>
        <w:numPr>
          <w:ilvl w:val="0"/>
          <w:numId w:val="25"/>
        </w:numPr>
        <w:tabs>
          <w:tab w:val="clear" w:pos="425"/>
        </w:tabs>
        <w:spacing w:after="0" w:line="360" w:lineRule="auto"/>
        <w:ind w:left="709"/>
        <w:jc w:val="both"/>
        <w:rPr>
          <w:rFonts w:ascii="Arial" w:hAnsi="Arial" w:cs="Arial"/>
        </w:rPr>
      </w:pPr>
      <w:r w:rsidRPr="00456A0D">
        <w:rPr>
          <w:rFonts w:ascii="Arial" w:hAnsi="Arial" w:cs="Arial"/>
        </w:rPr>
        <w:t xml:space="preserve">Je vybaven podklady pro informace cestujícím, jako jsou </w:t>
      </w:r>
      <w:r w:rsidR="00A437F8">
        <w:rPr>
          <w:rFonts w:ascii="Arial" w:hAnsi="Arial" w:cs="Arial"/>
        </w:rPr>
        <w:t>zejména</w:t>
      </w:r>
      <w:r w:rsidRPr="00456A0D">
        <w:rPr>
          <w:rFonts w:ascii="Arial" w:hAnsi="Arial" w:cs="Arial"/>
        </w:rPr>
        <w:t>:</w:t>
      </w:r>
    </w:p>
    <w:p w14:paraId="216DB47B" w14:textId="77777777" w:rsidR="00494712" w:rsidRPr="00456A0D" w:rsidRDefault="00494712" w:rsidP="000F0CEA">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3054FA49" w:rsidR="00494712" w:rsidRPr="00456A0D" w:rsidRDefault="00494712" w:rsidP="000F0CEA">
      <w:pPr>
        <w:pStyle w:val="Odstavecseseznamem"/>
        <w:numPr>
          <w:ilvl w:val="1"/>
          <w:numId w:val="25"/>
        </w:numPr>
        <w:spacing w:after="0" w:line="360" w:lineRule="auto"/>
        <w:jc w:val="both"/>
        <w:rPr>
          <w:rFonts w:cs="Arial"/>
        </w:rPr>
      </w:pPr>
      <w:r w:rsidRPr="00456A0D">
        <w:rPr>
          <w:rFonts w:cs="Arial"/>
        </w:rPr>
        <w:t xml:space="preserve">tarifní mapy systému </w:t>
      </w:r>
      <w:r w:rsidR="00E46393">
        <w:rPr>
          <w:rFonts w:cs="Arial"/>
        </w:rPr>
        <w:t xml:space="preserve">IDS </w:t>
      </w:r>
      <w:r w:rsidRPr="00456A0D">
        <w:rPr>
          <w:rFonts w:cs="Arial"/>
        </w:rPr>
        <w:t xml:space="preserve">VDV, </w:t>
      </w:r>
    </w:p>
    <w:p w14:paraId="1E85B848" w14:textId="77777777" w:rsidR="00494712" w:rsidRPr="00456A0D" w:rsidRDefault="00494712" w:rsidP="000F0CEA">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0AFB73AF" w14:textId="6BE199D8" w:rsidR="00494712" w:rsidRPr="00456A0D" w:rsidRDefault="00494712" w:rsidP="000F0CEA">
      <w:pPr>
        <w:pStyle w:val="Odstavecseseznamem"/>
        <w:numPr>
          <w:ilvl w:val="1"/>
          <w:numId w:val="25"/>
        </w:numPr>
        <w:spacing w:after="0" w:line="360" w:lineRule="auto"/>
        <w:jc w:val="both"/>
        <w:rPr>
          <w:rFonts w:cs="Arial"/>
        </w:rPr>
      </w:pPr>
      <w:r w:rsidRPr="00456A0D">
        <w:rPr>
          <w:rFonts w:cs="Arial"/>
        </w:rPr>
        <w:t>tarifní tabulky</w:t>
      </w:r>
      <w:r w:rsidR="00002E2B">
        <w:rPr>
          <w:rFonts w:cs="Arial"/>
        </w:rPr>
        <w:t>.</w:t>
      </w:r>
    </w:p>
    <w:p w14:paraId="4D8D4139" w14:textId="72C44BA2" w:rsidR="00494712" w:rsidRPr="00456A0D" w:rsidRDefault="00494712" w:rsidP="000F0CEA">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F0C1939" w14:textId="77777777" w:rsidR="00494712" w:rsidRPr="00456A0D" w:rsidRDefault="00494712" w:rsidP="000F0CEA">
      <w:pPr>
        <w:numPr>
          <w:ilvl w:val="0"/>
          <w:numId w:val="26"/>
        </w:numPr>
        <w:tabs>
          <w:tab w:val="clear" w:pos="425"/>
        </w:tabs>
        <w:spacing w:after="0" w:line="360" w:lineRule="auto"/>
        <w:ind w:left="709"/>
        <w:jc w:val="both"/>
        <w:rPr>
          <w:rFonts w:ascii="Arial" w:hAnsi="Arial" w:cs="Arial"/>
        </w:rPr>
      </w:pPr>
      <w:r w:rsidRPr="00456A0D">
        <w:rPr>
          <w:rFonts w:ascii="Arial" w:hAnsi="Arial" w:cs="Arial"/>
        </w:rPr>
        <w:t>Má trvalou možnost spojení s dispečinkem</w:t>
      </w:r>
    </w:p>
    <w:p w14:paraId="49666FB0" w14:textId="3A470F85" w:rsidR="00CE7579" w:rsidRDefault="00CE7579" w:rsidP="000F0CEA">
      <w:pPr>
        <w:spacing w:before="120" w:after="120" w:line="360" w:lineRule="auto"/>
        <w:ind w:firstLine="284"/>
        <w:jc w:val="both"/>
        <w:rPr>
          <w:rFonts w:ascii="Arial" w:hAnsi="Arial" w:cs="Arial"/>
        </w:rPr>
      </w:pPr>
      <w:r>
        <w:rPr>
          <w:rFonts w:ascii="Arial" w:hAnsi="Arial" w:cs="Arial"/>
        </w:rPr>
        <w:t xml:space="preserve">Ze strany objednatele bude poskytnut </w:t>
      </w:r>
      <w:r w:rsidR="00D3765B">
        <w:rPr>
          <w:rFonts w:ascii="Arial" w:hAnsi="Arial" w:cs="Arial"/>
        </w:rPr>
        <w:t>vzor</w:t>
      </w:r>
      <w:r>
        <w:rPr>
          <w:rFonts w:ascii="Arial" w:hAnsi="Arial" w:cs="Arial"/>
        </w:rPr>
        <w:t xml:space="preserve"> dokumentů vycházející</w:t>
      </w:r>
      <w:r w:rsidR="00D3765B">
        <w:rPr>
          <w:rFonts w:ascii="Arial" w:hAnsi="Arial" w:cs="Arial"/>
        </w:rPr>
        <w:t>ch</w:t>
      </w:r>
      <w:r>
        <w:rPr>
          <w:rFonts w:ascii="Arial" w:hAnsi="Arial" w:cs="Arial"/>
        </w:rPr>
        <w:t xml:space="preserve"> z činnosti objednatele, jako jsou tarifní mapy systému VDV a tarifní tabulky.</w:t>
      </w:r>
      <w:r w:rsidR="00D10244">
        <w:rPr>
          <w:rFonts w:ascii="Arial" w:hAnsi="Arial" w:cs="Arial"/>
        </w:rPr>
        <w:t xml:space="preserve"> Dopravce zajistí vytištění a distribuci v organizaci dopravce.</w:t>
      </w:r>
    </w:p>
    <w:p w14:paraId="4E3080AA" w14:textId="63B59D75"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Servisní personál dopravce se chová k cestujícím dle zásad slušného chování.</w:t>
      </w:r>
    </w:p>
    <w:p w14:paraId="35C4D53F" w14:textId="7BC6458C"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B60080">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w:t>
      </w:r>
      <w:r w:rsidRPr="00456A0D">
        <w:rPr>
          <w:rFonts w:ascii="Arial" w:hAnsi="Arial" w:cs="Arial"/>
        </w:rPr>
        <w:lastRenderedPageBreak/>
        <w:t>pohybu a orientace ve vozidle, zejména obsloužit cestující s invalidním vozíkem plošinou pro nástup, resp. výstup, pokud takovou asistenci umožňují místní poměry příslušné zastávky.</w:t>
      </w:r>
    </w:p>
    <w:p w14:paraId="5B35A368"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odbavit cestujícího v souladu s jeho požadavky a v souladu s Přepravním řádem, Smluvními přepravními podmínkami, Tarifem a s pokyny pro obsluhu odbavovacího systému, které </w:t>
      </w:r>
      <w:proofErr w:type="gramStart"/>
      <w:r w:rsidRPr="00456A0D">
        <w:rPr>
          <w:rFonts w:ascii="Arial" w:hAnsi="Arial" w:cs="Arial"/>
        </w:rPr>
        <w:t>obdrží</w:t>
      </w:r>
      <w:proofErr w:type="gramEnd"/>
      <w:r w:rsidRPr="00456A0D">
        <w:rPr>
          <w:rFonts w:ascii="Arial" w:hAnsi="Arial" w:cs="Arial"/>
        </w:rPr>
        <w:t xml:space="preserve"> od objednatele.</w:t>
      </w:r>
    </w:p>
    <w:p w14:paraId="33CABE99"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5FDBF2B3" w:rsidR="00494712" w:rsidRPr="00D41CE6" w:rsidRDefault="00494712" w:rsidP="000F0CEA">
      <w:pPr>
        <w:pStyle w:val="Nadpis2"/>
        <w:rPr>
          <w:rFonts w:ascii="Arial" w:hAnsi="Arial" w:cs="Arial"/>
          <w:color w:val="auto"/>
        </w:rPr>
      </w:pPr>
      <w:bookmarkStart w:id="175" w:name="_Toc6386459"/>
      <w:bookmarkStart w:id="176" w:name="_Toc132955348"/>
      <w:r w:rsidRPr="00D41CE6">
        <w:rPr>
          <w:rFonts w:ascii="Arial" w:hAnsi="Arial" w:cs="Arial"/>
          <w:color w:val="auto"/>
        </w:rPr>
        <w:t>Informační povinnosti dopravců</w:t>
      </w:r>
      <w:bookmarkEnd w:id="175"/>
      <w:bookmarkEnd w:id="176"/>
    </w:p>
    <w:p w14:paraId="13BFF598"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637D6E8B"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r w:rsidR="0032535A">
        <w:rPr>
          <w:rFonts w:ascii="Arial" w:hAnsi="Arial" w:cs="Arial"/>
        </w:rPr>
        <w:t xml:space="preserve"> IDS VDV</w:t>
      </w:r>
      <w:r w:rsidRPr="00456A0D">
        <w:rPr>
          <w:rFonts w:ascii="Arial" w:hAnsi="Arial" w:cs="Arial"/>
        </w:rPr>
        <w:t>.</w:t>
      </w:r>
    </w:p>
    <w:p w14:paraId="413A9C44" w14:textId="2686F223" w:rsidR="00494712" w:rsidRPr="00D41CE6" w:rsidRDefault="00494712" w:rsidP="000F0CEA">
      <w:pPr>
        <w:pStyle w:val="Nadpis2"/>
        <w:rPr>
          <w:rFonts w:ascii="Arial" w:hAnsi="Arial" w:cs="Arial"/>
          <w:color w:val="auto"/>
        </w:rPr>
      </w:pPr>
      <w:bookmarkStart w:id="177" w:name="_Toc6386460"/>
      <w:bookmarkStart w:id="178" w:name="_Toc132955349"/>
      <w:r w:rsidRPr="00D41CE6">
        <w:rPr>
          <w:rFonts w:ascii="Arial" w:hAnsi="Arial" w:cs="Arial"/>
          <w:color w:val="auto"/>
        </w:rPr>
        <w:t>Školení zaměstnanců dopravce</w:t>
      </w:r>
      <w:bookmarkEnd w:id="177"/>
      <w:bookmarkEnd w:id="178"/>
    </w:p>
    <w:p w14:paraId="0089AF34" w14:textId="01C139D2"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Všichni provozní zaměstnanci dopravce přicházející do styku s cestujícími musí být alespoň jedenkrát ročně proškoleni a prozkoušeni ze znalostí systému </w:t>
      </w:r>
      <w:r w:rsidR="00E46393">
        <w:rPr>
          <w:rFonts w:ascii="Arial" w:hAnsi="Arial" w:cs="Arial"/>
        </w:rPr>
        <w:t xml:space="preserve">IDS </w:t>
      </w:r>
      <w:r w:rsidRPr="00456A0D">
        <w:rPr>
          <w:rFonts w:ascii="Arial" w:hAnsi="Arial" w:cs="Arial"/>
        </w:rPr>
        <w:t>VDV. Proškolení je povinen dopravce na vyžádání ze strany objednatele doložit. Záznamy o proškolení zaměstnanců a ověření jejich znalostí je dopravce povinen archivovat nejméně dva roky a na vyžádání je poskytnout objednateli.</w:t>
      </w:r>
    </w:p>
    <w:p w14:paraId="138A9614" w14:textId="0FF08897" w:rsidR="00494712" w:rsidRPr="00D41CE6" w:rsidRDefault="00494712" w:rsidP="000F0CEA">
      <w:pPr>
        <w:pStyle w:val="Nadpis1"/>
        <w:rPr>
          <w:rFonts w:ascii="Arial" w:hAnsi="Arial" w:cs="Arial"/>
          <w:color w:val="auto"/>
        </w:rPr>
      </w:pPr>
      <w:bookmarkStart w:id="179" w:name="_Toc6386461"/>
      <w:bookmarkStart w:id="180" w:name="_Toc132955350"/>
      <w:r w:rsidRPr="00D41CE6">
        <w:rPr>
          <w:rFonts w:ascii="Arial" w:hAnsi="Arial" w:cs="Arial"/>
          <w:color w:val="auto"/>
        </w:rPr>
        <w:t>STANDARD VÝLUK A OMEZENÍ DOPRAVY</w:t>
      </w:r>
      <w:bookmarkEnd w:id="179"/>
      <w:bookmarkEnd w:id="180"/>
    </w:p>
    <w:p w14:paraId="46AC3A55"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4609A430" w:rsidR="00494712" w:rsidRPr="00D41CE6" w:rsidRDefault="00494712" w:rsidP="000F0CEA">
      <w:pPr>
        <w:pStyle w:val="Nadpis2"/>
        <w:rPr>
          <w:rFonts w:ascii="Arial" w:hAnsi="Arial" w:cs="Arial"/>
          <w:color w:val="auto"/>
        </w:rPr>
      </w:pPr>
      <w:bookmarkStart w:id="181" w:name="_Toc6386462"/>
      <w:bookmarkStart w:id="182" w:name="_Toc132955351"/>
      <w:r w:rsidRPr="00D41CE6">
        <w:rPr>
          <w:rFonts w:ascii="Arial" w:hAnsi="Arial" w:cs="Arial"/>
          <w:color w:val="auto"/>
        </w:rPr>
        <w:lastRenderedPageBreak/>
        <w:t>Výluky na železnici</w:t>
      </w:r>
      <w:bookmarkEnd w:id="181"/>
      <w:bookmarkEnd w:id="182"/>
    </w:p>
    <w:p w14:paraId="29FA0A0F" w14:textId="7332078E" w:rsidR="00494712" w:rsidRPr="00D41CE6" w:rsidRDefault="00494712" w:rsidP="000F0CEA">
      <w:pPr>
        <w:pStyle w:val="Nadpis3"/>
        <w:rPr>
          <w:rFonts w:ascii="Arial" w:hAnsi="Arial" w:cs="Arial"/>
          <w:color w:val="auto"/>
        </w:rPr>
      </w:pPr>
      <w:bookmarkStart w:id="183" w:name="_Toc6386463"/>
      <w:bookmarkStart w:id="184" w:name="_Toc132955352"/>
      <w:r w:rsidRPr="00D41CE6">
        <w:rPr>
          <w:rFonts w:ascii="Arial" w:hAnsi="Arial" w:cs="Arial"/>
          <w:color w:val="auto"/>
        </w:rPr>
        <w:t>Plánované výluky</w:t>
      </w:r>
      <w:bookmarkEnd w:id="183"/>
      <w:bookmarkEnd w:id="184"/>
    </w:p>
    <w:p w14:paraId="7860B943"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29"/>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165CA16"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r w:rsidR="00580BBE" w:rsidRPr="00456A0D" w:rsidDel="00580BBE">
        <w:rPr>
          <w:rFonts w:ascii="Arial" w:hAnsi="Arial" w:cs="Arial"/>
        </w:rPr>
        <w:t xml:space="preserve"> </w:t>
      </w:r>
    </w:p>
    <w:p w14:paraId="50D61100" w14:textId="1A874D03"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 den výluky </w:t>
      </w:r>
      <w:proofErr w:type="gramStart"/>
      <w:r w:rsidRPr="00456A0D">
        <w:rPr>
          <w:rFonts w:ascii="Arial" w:hAnsi="Arial" w:cs="Arial"/>
        </w:rPr>
        <w:t>řeší</w:t>
      </w:r>
      <w:proofErr w:type="gramEnd"/>
      <w:r w:rsidRPr="00456A0D">
        <w:rPr>
          <w:rFonts w:ascii="Arial" w:hAnsi="Arial" w:cs="Arial"/>
        </w:rPr>
        <w:t xml:space="preserve"> zpoždění vyvolaná výlukou operativní dispečink železničního dopravce ve spolupráci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w:t>
      </w:r>
      <w:r w:rsidR="00A71C97">
        <w:rPr>
          <w:rFonts w:ascii="Arial" w:hAnsi="Arial" w:cs="Arial"/>
          <w:shd w:val="clear" w:color="auto" w:fill="FFFFFF"/>
        </w:rPr>
        <w:t xml:space="preserve">IDS </w:t>
      </w:r>
      <w:r w:rsidR="00A437F8" w:rsidRPr="00456A0D">
        <w:rPr>
          <w:rFonts w:ascii="Arial" w:hAnsi="Arial" w:cs="Arial"/>
          <w:shd w:val="clear" w:color="auto" w:fill="FFFFFF"/>
        </w:rPr>
        <w:t>VDV</w:t>
      </w:r>
      <w:r w:rsidRPr="00456A0D">
        <w:rPr>
          <w:rFonts w:ascii="Arial" w:hAnsi="Arial" w:cs="Arial"/>
        </w:rPr>
        <w:t>. V odůvodněných případech může výpravčí v přestupní stanici po dohodě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w:t>
      </w:r>
      <w:r w:rsidR="00A71C97">
        <w:rPr>
          <w:rFonts w:ascii="Arial" w:hAnsi="Arial" w:cs="Arial"/>
          <w:shd w:val="clear" w:color="auto" w:fill="FFFFFF"/>
        </w:rPr>
        <w:t xml:space="preserve">IDS </w:t>
      </w:r>
      <w:r w:rsidR="00A437F8" w:rsidRPr="00456A0D">
        <w:rPr>
          <w:rFonts w:ascii="Arial" w:hAnsi="Arial" w:cs="Arial"/>
          <w:shd w:val="clear" w:color="auto" w:fill="FFFFFF"/>
        </w:rPr>
        <w:t>VDV</w:t>
      </w:r>
      <w:r w:rsidR="00A94E79">
        <w:rPr>
          <w:rFonts w:ascii="Arial" w:hAnsi="Arial" w:cs="Arial"/>
          <w:shd w:val="clear" w:color="auto" w:fill="FFFFFF"/>
        </w:rPr>
        <w:t xml:space="preserve"> </w:t>
      </w:r>
      <w:r w:rsidRPr="00456A0D">
        <w:rPr>
          <w:rFonts w:ascii="Arial" w:hAnsi="Arial" w:cs="Arial"/>
        </w:rPr>
        <w:t>postupovat odchylně od pomůcky „</w:t>
      </w:r>
      <w:r w:rsidR="00797C18">
        <w:rPr>
          <w:rFonts w:ascii="Arial" w:hAnsi="Arial" w:cs="Arial"/>
        </w:rPr>
        <w:t xml:space="preserve">Garance návazností </w:t>
      </w:r>
      <w:r w:rsidR="00A71C97">
        <w:rPr>
          <w:rFonts w:ascii="Arial" w:hAnsi="Arial" w:cs="Arial"/>
        </w:rPr>
        <w:t xml:space="preserve">IDS </w:t>
      </w:r>
      <w:r w:rsidR="00797C18">
        <w:rPr>
          <w:rFonts w:ascii="Arial" w:hAnsi="Arial" w:cs="Arial"/>
        </w:rPr>
        <w:t>VDV</w:t>
      </w:r>
      <w:r w:rsidRPr="00456A0D">
        <w:rPr>
          <w:rFonts w:ascii="Arial" w:hAnsi="Arial" w:cs="Arial"/>
        </w:rPr>
        <w:t xml:space="preserve">“. </w:t>
      </w:r>
    </w:p>
    <w:p w14:paraId="3F571E71" w14:textId="79A460D8" w:rsidR="00494712" w:rsidRPr="00D41CE6" w:rsidRDefault="00494712" w:rsidP="000F0CEA">
      <w:pPr>
        <w:pStyle w:val="Nadpis3"/>
        <w:rPr>
          <w:rFonts w:ascii="Arial" w:hAnsi="Arial" w:cs="Arial"/>
          <w:color w:val="auto"/>
        </w:rPr>
      </w:pPr>
      <w:bookmarkStart w:id="185" w:name="_Toc6386464"/>
      <w:bookmarkStart w:id="186" w:name="_Toc132955353"/>
      <w:r w:rsidRPr="00D41CE6">
        <w:rPr>
          <w:rFonts w:ascii="Arial" w:hAnsi="Arial" w:cs="Arial"/>
          <w:color w:val="auto"/>
        </w:rPr>
        <w:t>Neplánované výluky a jiná omezení dopravy</w:t>
      </w:r>
      <w:bookmarkEnd w:id="185"/>
      <w:bookmarkEnd w:id="186"/>
    </w:p>
    <w:p w14:paraId="0C37AF0B" w14:textId="476CA5CB"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2F7046">
        <w:rPr>
          <w:rFonts w:ascii="Arial" w:hAnsi="Arial" w:cs="Arial"/>
        </w:rPr>
        <w:t>„</w:t>
      </w:r>
      <w:r w:rsidR="00797C18" w:rsidRPr="00F36D29">
        <w:rPr>
          <w:rFonts w:ascii="Arial" w:hAnsi="Arial" w:cs="Arial"/>
        </w:rPr>
        <w:t xml:space="preserve">Garance návazností </w:t>
      </w:r>
      <w:r w:rsidR="00A71C97">
        <w:rPr>
          <w:rFonts w:ascii="Arial" w:hAnsi="Arial" w:cs="Arial"/>
        </w:rPr>
        <w:t xml:space="preserve">IDS </w:t>
      </w:r>
      <w:r w:rsidR="00797C18" w:rsidRPr="00F36D29">
        <w:rPr>
          <w:rFonts w:ascii="Arial" w:hAnsi="Arial" w:cs="Arial"/>
        </w:rPr>
        <w:t>VDV</w:t>
      </w:r>
      <w:r w:rsidRPr="00F36D29">
        <w:rPr>
          <w:rFonts w:ascii="Arial" w:hAnsi="Arial" w:cs="Arial"/>
        </w:rPr>
        <w:t>“, která je uvedena v příloze č.</w:t>
      </w:r>
      <w:r w:rsidR="002751B4" w:rsidRPr="00F36D29">
        <w:rPr>
          <w:rFonts w:ascii="Arial" w:hAnsi="Arial" w:cs="Arial"/>
        </w:rPr>
        <w:t xml:space="preserve"> 6</w:t>
      </w:r>
      <w:r w:rsidR="00BF17A7" w:rsidRPr="00F36D29">
        <w:rPr>
          <w:rFonts w:ascii="Arial" w:hAnsi="Arial" w:cs="Arial"/>
        </w:rPr>
        <w:t xml:space="preserve"> Smlouvy</w:t>
      </w:r>
      <w:r w:rsidRPr="00F36D29">
        <w:rPr>
          <w:rFonts w:ascii="Arial" w:hAnsi="Arial" w:cs="Arial"/>
        </w:rPr>
        <w:t>.</w:t>
      </w:r>
      <w:r w:rsidRPr="00456A0D">
        <w:rPr>
          <w:rFonts w:ascii="Arial" w:hAnsi="Arial" w:cs="Arial"/>
        </w:rPr>
        <w:t xml:space="preserve"> </w:t>
      </w:r>
    </w:p>
    <w:p w14:paraId="4F42F23E"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 případě neplánovaných výluk nebo omezení dopravy je železniční dopravce povinen učinit operativní opatření v obězích souprav tak, aby </w:t>
      </w:r>
      <w:proofErr w:type="gramStart"/>
      <w:r w:rsidRPr="00456A0D">
        <w:rPr>
          <w:rFonts w:ascii="Arial" w:hAnsi="Arial" w:cs="Arial"/>
        </w:rPr>
        <w:t>byl</w:t>
      </w:r>
      <w:proofErr w:type="gramEnd"/>
      <w:r w:rsidRPr="00456A0D">
        <w:rPr>
          <w:rFonts w:ascii="Arial" w:hAnsi="Arial" w:cs="Arial"/>
        </w:rPr>
        <w:t xml:space="preserve"> pokud možno maximálně snížen dopad na pravidelnost dopravy.</w:t>
      </w:r>
    </w:p>
    <w:p w14:paraId="565405AB" w14:textId="3D65E074" w:rsidR="00494712" w:rsidRPr="007A2A7C" w:rsidRDefault="00494712" w:rsidP="000F0CEA">
      <w:pPr>
        <w:pStyle w:val="Nadpis2"/>
        <w:rPr>
          <w:rFonts w:ascii="Arial" w:hAnsi="Arial" w:cs="Arial"/>
        </w:rPr>
      </w:pPr>
      <w:bookmarkStart w:id="187" w:name="_Toc6386465"/>
      <w:bookmarkStart w:id="188" w:name="_Toc132955354"/>
      <w:r w:rsidRPr="007A2A7C">
        <w:rPr>
          <w:rFonts w:ascii="Arial" w:hAnsi="Arial" w:cs="Arial"/>
          <w:color w:val="auto"/>
        </w:rPr>
        <w:t>Výluky na silničních komunikacích</w:t>
      </w:r>
      <w:bookmarkEnd w:id="187"/>
      <w:bookmarkEnd w:id="188"/>
    </w:p>
    <w:p w14:paraId="706A6675" w14:textId="480FE7A5" w:rsidR="00494712" w:rsidRPr="007A2A7C" w:rsidRDefault="00494712" w:rsidP="000F0CEA">
      <w:pPr>
        <w:pStyle w:val="Nadpis3"/>
        <w:rPr>
          <w:rFonts w:ascii="Arial" w:hAnsi="Arial" w:cs="Arial"/>
          <w:color w:val="auto"/>
        </w:rPr>
      </w:pPr>
      <w:bookmarkStart w:id="189" w:name="_Toc6386466"/>
      <w:bookmarkStart w:id="190" w:name="_Toc132955355"/>
      <w:r w:rsidRPr="007A2A7C">
        <w:rPr>
          <w:rFonts w:ascii="Arial" w:hAnsi="Arial" w:cs="Arial"/>
          <w:color w:val="auto"/>
        </w:rPr>
        <w:t>Rozsáhlé výluky se značným dopadem na dopravu</w:t>
      </w:r>
      <w:bookmarkEnd w:id="189"/>
      <w:bookmarkEnd w:id="190"/>
    </w:p>
    <w:p w14:paraId="3CE98194" w14:textId="37082425"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Autobusoví dopravci vyhodnotí předpokládané dopady dopravních omezení nahlášených jim silničním správním </w:t>
      </w:r>
      <w:r w:rsidR="003145B5" w:rsidRPr="00456A0D">
        <w:rPr>
          <w:rFonts w:ascii="Arial" w:hAnsi="Arial" w:cs="Arial"/>
        </w:rPr>
        <w:t>úřadem,</w:t>
      </w:r>
      <w:r w:rsidRPr="00456A0D">
        <w:rPr>
          <w:rFonts w:ascii="Arial" w:hAnsi="Arial" w:cs="Arial"/>
        </w:rPr>
        <w:t xml:space="preserve"> popřípadě správcem komunikace. Přesahují-li dopady možnosti řešení dané pomůckou „</w:t>
      </w:r>
      <w:r w:rsidR="00C75D63">
        <w:rPr>
          <w:rFonts w:ascii="Arial" w:hAnsi="Arial" w:cs="Arial"/>
        </w:rPr>
        <w:t xml:space="preserve">Garance návazností </w:t>
      </w:r>
      <w:r w:rsidR="00A71C97">
        <w:rPr>
          <w:rFonts w:ascii="Arial" w:hAnsi="Arial" w:cs="Arial"/>
        </w:rPr>
        <w:t xml:space="preserve">IDS </w:t>
      </w:r>
      <w:r w:rsidR="00C75D63">
        <w:rPr>
          <w:rFonts w:ascii="Arial" w:hAnsi="Arial" w:cs="Arial"/>
        </w:rPr>
        <w:t>VDV</w:t>
      </w:r>
      <w:r w:rsidRPr="00456A0D">
        <w:rPr>
          <w:rFonts w:ascii="Arial" w:hAnsi="Arial" w:cs="Arial"/>
        </w:rPr>
        <w:t>“ eventuálně dílčími časově omezenými změnami této pomůcky, informují bez prodlení objednatele.</w:t>
      </w:r>
    </w:p>
    <w:p w14:paraId="651CD3F8" w14:textId="4A6B9C86" w:rsidR="00494712" w:rsidRPr="00456A0D" w:rsidRDefault="00494712" w:rsidP="000F0CEA">
      <w:pPr>
        <w:tabs>
          <w:tab w:val="left" w:pos="5387"/>
        </w:tabs>
        <w:spacing w:before="120" w:after="120" w:line="360" w:lineRule="auto"/>
        <w:ind w:firstLine="284"/>
        <w:jc w:val="both"/>
        <w:rPr>
          <w:rFonts w:ascii="Arial" w:hAnsi="Arial" w:cs="Arial"/>
        </w:rPr>
      </w:pPr>
      <w:r w:rsidRPr="00456A0D">
        <w:rPr>
          <w:rFonts w:ascii="Arial" w:hAnsi="Arial" w:cs="Arial"/>
        </w:rPr>
        <w:t xml:space="preserve">Objednatel v tomto případě ve spolupráci s autobusovými a železničními dopravci </w:t>
      </w:r>
      <w:proofErr w:type="gramStart"/>
      <w:r w:rsidRPr="00456A0D">
        <w:rPr>
          <w:rFonts w:ascii="Arial" w:hAnsi="Arial" w:cs="Arial"/>
        </w:rPr>
        <w:t>řeší</w:t>
      </w:r>
      <w:proofErr w:type="gramEnd"/>
      <w:r w:rsidRPr="00456A0D">
        <w:rPr>
          <w:rFonts w:ascii="Arial" w:hAnsi="Arial" w:cs="Arial"/>
        </w:rPr>
        <w:t xml:space="preserve"> podobu výlukového jízdního řádu. Zpracuje tzv. „Výlukový pokyn“, který předá všem dotčeným dopravcům. Dopravci tento dokument dle potřeby rozpracují pro své pracovníky nebo minimálně své pracovníky informují.</w:t>
      </w:r>
    </w:p>
    <w:p w14:paraId="1DFCBCB1" w14:textId="6BADAABB" w:rsidR="00494712" w:rsidRPr="007A2A7C" w:rsidRDefault="00494712" w:rsidP="000F0CEA">
      <w:pPr>
        <w:pStyle w:val="Nadpis3"/>
        <w:rPr>
          <w:rFonts w:ascii="Arial" w:hAnsi="Arial" w:cs="Arial"/>
          <w:color w:val="auto"/>
        </w:rPr>
      </w:pPr>
      <w:bookmarkStart w:id="191" w:name="_Toc6386467"/>
      <w:bookmarkStart w:id="192" w:name="_Toc132955356"/>
      <w:r w:rsidRPr="007A2A7C">
        <w:rPr>
          <w:rFonts w:ascii="Arial" w:hAnsi="Arial" w:cs="Arial"/>
          <w:color w:val="auto"/>
        </w:rPr>
        <w:lastRenderedPageBreak/>
        <w:t>Drobné výluky s omezeným dopadem na dopravu</w:t>
      </w:r>
      <w:bookmarkEnd w:id="191"/>
      <w:bookmarkEnd w:id="192"/>
    </w:p>
    <w:p w14:paraId="03DFA5DA" w14:textId="12E6B5F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C75D63">
        <w:rPr>
          <w:rFonts w:ascii="Arial" w:hAnsi="Arial" w:cs="Arial"/>
        </w:rPr>
        <w:t xml:space="preserve">Garance návazností </w:t>
      </w:r>
      <w:r w:rsidR="00A71C97">
        <w:rPr>
          <w:rFonts w:ascii="Arial" w:hAnsi="Arial" w:cs="Arial"/>
        </w:rPr>
        <w:t xml:space="preserve">IDS </w:t>
      </w:r>
      <w:r w:rsidR="00C75D63">
        <w:rPr>
          <w:rFonts w:ascii="Arial" w:hAnsi="Arial" w:cs="Arial"/>
        </w:rPr>
        <w:t>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C75D63">
        <w:rPr>
          <w:rFonts w:ascii="Arial" w:hAnsi="Arial" w:cs="Arial"/>
        </w:rPr>
        <w:t xml:space="preserve">Garance návazností </w:t>
      </w:r>
      <w:r w:rsidR="00A71C97">
        <w:rPr>
          <w:rFonts w:ascii="Arial" w:hAnsi="Arial" w:cs="Arial"/>
        </w:rPr>
        <w:t xml:space="preserve">IDS </w:t>
      </w:r>
      <w:r w:rsidR="00C75D63">
        <w:rPr>
          <w:rFonts w:ascii="Arial" w:hAnsi="Arial" w:cs="Arial"/>
        </w:rPr>
        <w:t>VDV</w:t>
      </w:r>
      <w:r w:rsidRPr="00456A0D">
        <w:rPr>
          <w:rFonts w:ascii="Arial" w:hAnsi="Arial" w:cs="Arial"/>
        </w:rPr>
        <w:t>“, případně s jejím dočasně upraveným zněním.</w:t>
      </w:r>
    </w:p>
    <w:p w14:paraId="35EA3D9D"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V případě drobné výluky, kdy dojde k nárůstu výkonů, je dopravce povinen informovat bez prodlení objednatele.</w:t>
      </w:r>
    </w:p>
    <w:p w14:paraId="764A8A52" w14:textId="7AF99BBC" w:rsidR="00494712" w:rsidRPr="007A2A7C" w:rsidRDefault="00494712" w:rsidP="000F0CEA">
      <w:pPr>
        <w:pStyle w:val="Nadpis2"/>
        <w:rPr>
          <w:rFonts w:ascii="Arial" w:hAnsi="Arial" w:cs="Arial"/>
          <w:color w:val="auto"/>
        </w:rPr>
      </w:pPr>
      <w:bookmarkStart w:id="193" w:name="_Toc6386468"/>
      <w:bookmarkStart w:id="194" w:name="_Toc132955357"/>
      <w:r w:rsidRPr="007A2A7C">
        <w:rPr>
          <w:rFonts w:ascii="Arial" w:hAnsi="Arial" w:cs="Arial"/>
          <w:color w:val="auto"/>
        </w:rPr>
        <w:t>Informování cestujících o výluce – uzavírce, objížďce</w:t>
      </w:r>
      <w:bookmarkEnd w:id="193"/>
      <w:bookmarkEnd w:id="194"/>
    </w:p>
    <w:p w14:paraId="24A96746"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30"/>
      </w:r>
      <w:r w:rsidRPr="00456A0D">
        <w:rPr>
          <w:rFonts w:ascii="Arial" w:hAnsi="Arial" w:cs="Arial"/>
        </w:rPr>
        <w:t xml:space="preserve"> povinen zveřejnit výlukový jízdní řád. Po dobu uzavírky musí být rovněž odstraněn stávající jízdní řád.</w:t>
      </w:r>
    </w:p>
    <w:p w14:paraId="11EBA919" w14:textId="0D977C1C"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490BC2">
        <w:rPr>
          <w:rFonts w:ascii="Arial" w:hAnsi="Arial" w:cs="Arial"/>
        </w:rPr>
        <w:fldChar w:fldCharType="begin"/>
      </w:r>
      <w:r w:rsidR="00490BC2">
        <w:rPr>
          <w:rFonts w:ascii="Arial" w:hAnsi="Arial" w:cs="Arial"/>
        </w:rPr>
        <w:instrText xml:space="preserve"> REF _Ref61339328 \r \h </w:instrText>
      </w:r>
      <w:r w:rsidR="000F0CEA">
        <w:rPr>
          <w:rFonts w:ascii="Arial" w:hAnsi="Arial" w:cs="Arial"/>
        </w:rPr>
        <w:instrText xml:space="preserve"> \* MERGEFORMAT </w:instrText>
      </w:r>
      <w:r w:rsidR="00490BC2">
        <w:rPr>
          <w:rFonts w:ascii="Arial" w:hAnsi="Arial" w:cs="Arial"/>
        </w:rPr>
      </w:r>
      <w:r w:rsidR="00490BC2">
        <w:rPr>
          <w:rFonts w:ascii="Arial" w:hAnsi="Arial" w:cs="Arial"/>
        </w:rPr>
        <w:fldChar w:fldCharType="separate"/>
      </w:r>
      <w:r w:rsidR="00490BC2">
        <w:rPr>
          <w:rFonts w:ascii="Arial" w:hAnsi="Arial" w:cs="Arial"/>
        </w:rPr>
        <w:t>4.6</w:t>
      </w:r>
      <w:r w:rsidR="00490BC2">
        <w:rPr>
          <w:rFonts w:ascii="Arial" w:hAnsi="Arial" w:cs="Arial"/>
        </w:rPr>
        <w:fldChar w:fldCharType="end"/>
      </w:r>
      <w:r w:rsidRPr="00456A0D">
        <w:rPr>
          <w:rFonts w:ascii="Arial" w:hAnsi="Arial" w:cs="Arial"/>
        </w:rPr>
        <w:t>.</w:t>
      </w:r>
    </w:p>
    <w:p w14:paraId="18C2CE32" w14:textId="77777777" w:rsidR="00494712" w:rsidRPr="007A2A7C" w:rsidRDefault="00494712" w:rsidP="000F0CEA">
      <w:pPr>
        <w:pStyle w:val="Nadpis1"/>
        <w:rPr>
          <w:rFonts w:ascii="Arial" w:hAnsi="Arial" w:cs="Arial"/>
        </w:rPr>
      </w:pPr>
      <w:bookmarkStart w:id="195" w:name="_KONTROLA_DODRŽOVÁNÍ_PŘEDEPSANÝCH"/>
      <w:bookmarkStart w:id="196" w:name="_Toc6386469"/>
      <w:bookmarkStart w:id="197" w:name="_Toc132955358"/>
      <w:bookmarkEnd w:id="195"/>
      <w:r w:rsidRPr="007A2A7C">
        <w:rPr>
          <w:rFonts w:ascii="Arial" w:hAnsi="Arial" w:cs="Arial"/>
          <w:color w:val="auto"/>
        </w:rPr>
        <w:t>KONTROLA DODRŽOVÁNÍ PŘEDEPSANÝCH STANDARDŮ A ÚHRADA SANKCÍ</w:t>
      </w:r>
      <w:bookmarkEnd w:id="196"/>
      <w:bookmarkEnd w:id="197"/>
      <w:r w:rsidRPr="007A2A7C">
        <w:rPr>
          <w:rFonts w:ascii="Arial" w:hAnsi="Arial" w:cs="Arial"/>
          <w:color w:val="auto"/>
        </w:rPr>
        <w:t xml:space="preserve"> </w:t>
      </w:r>
    </w:p>
    <w:p w14:paraId="046D0ACA" w14:textId="6A7D607B"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Standard provádění kontrol a úhrady sankcí stanovuje postup objednatele nebo jím pověřené osoby a autobusového dopravce při periodických kontrolách stanovených standardů, nebo při podezření na porušení některého z článku Technických a provozních standardů </w:t>
      </w:r>
      <w:r w:rsidR="00A71C97">
        <w:rPr>
          <w:rFonts w:ascii="Arial" w:hAnsi="Arial" w:cs="Arial"/>
        </w:rPr>
        <w:t xml:space="preserve">IDS </w:t>
      </w:r>
      <w:r w:rsidRPr="00456A0D">
        <w:rPr>
          <w:rFonts w:ascii="Arial" w:hAnsi="Arial" w:cs="Arial"/>
        </w:rPr>
        <w:t>VDV.</w:t>
      </w:r>
    </w:p>
    <w:p w14:paraId="6643AAD1"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4CFD000C" w14:textId="668619A7" w:rsidR="00494712" w:rsidRPr="007A2A7C" w:rsidRDefault="00494712" w:rsidP="000F0CEA">
      <w:pPr>
        <w:pStyle w:val="Nadpis2"/>
        <w:rPr>
          <w:rFonts w:ascii="Arial" w:hAnsi="Arial" w:cs="Arial"/>
          <w:color w:val="auto"/>
        </w:rPr>
      </w:pPr>
      <w:bookmarkStart w:id="198" w:name="_Toc535324013"/>
      <w:bookmarkStart w:id="199" w:name="_Toc6386470"/>
      <w:bookmarkStart w:id="200" w:name="_Ref61249587"/>
      <w:bookmarkStart w:id="201" w:name="_Toc132955359"/>
      <w:bookmarkEnd w:id="198"/>
      <w:r w:rsidRPr="007A2A7C">
        <w:rPr>
          <w:rFonts w:ascii="Arial" w:hAnsi="Arial" w:cs="Arial"/>
          <w:color w:val="auto"/>
        </w:rPr>
        <w:t>Způsob provádění kontrol</w:t>
      </w:r>
      <w:bookmarkEnd w:id="199"/>
      <w:bookmarkEnd w:id="200"/>
      <w:bookmarkEnd w:id="201"/>
    </w:p>
    <w:p w14:paraId="20F7AA52" w14:textId="6C604A48"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Kontrola dodržování standardů </w:t>
      </w:r>
      <w:r w:rsidR="00810B84">
        <w:rPr>
          <w:rFonts w:ascii="Arial" w:hAnsi="Arial" w:cs="Arial"/>
        </w:rPr>
        <w:t xml:space="preserve">Integrovaného dopravního systému </w:t>
      </w:r>
      <w:r w:rsidRPr="00456A0D">
        <w:rPr>
          <w:rFonts w:ascii="Arial" w:hAnsi="Arial" w:cs="Arial"/>
        </w:rPr>
        <w:t>Veřejn</w:t>
      </w:r>
      <w:r w:rsidR="00810B84">
        <w:rPr>
          <w:rFonts w:ascii="Arial" w:hAnsi="Arial" w:cs="Arial"/>
        </w:rPr>
        <w:t>á</w:t>
      </w:r>
      <w:r w:rsidRPr="00456A0D">
        <w:rPr>
          <w:rFonts w:ascii="Arial" w:hAnsi="Arial" w:cs="Arial"/>
        </w:rPr>
        <w:t xml:space="preserve"> doprav</w:t>
      </w:r>
      <w:r w:rsidR="00810B84">
        <w:rPr>
          <w:rFonts w:ascii="Arial" w:hAnsi="Arial" w:cs="Arial"/>
        </w:rPr>
        <w:t>a</w:t>
      </w:r>
      <w:r w:rsidRPr="00456A0D">
        <w:rPr>
          <w:rFonts w:ascii="Arial" w:hAnsi="Arial" w:cs="Arial"/>
        </w:rPr>
        <w:t xml:space="preserve"> Vysočiny je prováděna dvěma způsoby, a to metodou přímé a nepřímé kontroly.</w:t>
      </w:r>
    </w:p>
    <w:p w14:paraId="584DDD16" w14:textId="34054DB5" w:rsidR="00494712" w:rsidRPr="007A2A7C" w:rsidRDefault="00494712" w:rsidP="000F0CEA">
      <w:pPr>
        <w:pStyle w:val="Nadpis3"/>
        <w:rPr>
          <w:rFonts w:ascii="Arial" w:hAnsi="Arial" w:cs="Arial"/>
          <w:color w:val="auto"/>
        </w:rPr>
      </w:pPr>
      <w:bookmarkStart w:id="202" w:name="_Toc6386471"/>
      <w:bookmarkStart w:id="203" w:name="_Toc132955360"/>
      <w:r w:rsidRPr="007A2A7C">
        <w:rPr>
          <w:rFonts w:ascii="Arial" w:hAnsi="Arial" w:cs="Arial"/>
          <w:color w:val="auto"/>
        </w:rPr>
        <w:lastRenderedPageBreak/>
        <w:t>Přímá kontrola</w:t>
      </w:r>
      <w:bookmarkEnd w:id="202"/>
      <w:bookmarkEnd w:id="203"/>
    </w:p>
    <w:p w14:paraId="3E2771E7" w14:textId="70E762FC"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Přímá kontrola je prováděna objednatelem nebo jím pověřenou osobou. O nedostatcích zjištěných v rámci prováděné kontroly je vyhotoven záznam. Vyhotovený záznam je předán dopravci k vyjádření. Dopravce je povinen podezření na nedodržení standardů </w:t>
      </w:r>
      <w:r w:rsidR="00AB3BF0">
        <w:rPr>
          <w:rFonts w:ascii="Arial" w:hAnsi="Arial" w:cs="Arial"/>
        </w:rPr>
        <w:t xml:space="preserve">Integrovaného dopravního systému </w:t>
      </w:r>
      <w:r w:rsidRPr="00456A0D">
        <w:rPr>
          <w:rFonts w:ascii="Arial" w:hAnsi="Arial" w:cs="Arial"/>
        </w:rPr>
        <w:t>Veřejn</w:t>
      </w:r>
      <w:r w:rsidR="00AB3BF0">
        <w:rPr>
          <w:rFonts w:ascii="Arial" w:hAnsi="Arial" w:cs="Arial"/>
        </w:rPr>
        <w:t>á</w:t>
      </w:r>
      <w:r w:rsidRPr="00456A0D">
        <w:rPr>
          <w:rFonts w:ascii="Arial" w:hAnsi="Arial" w:cs="Arial"/>
        </w:rPr>
        <w:t xml:space="preserve"> doprav</w:t>
      </w:r>
      <w:r w:rsidR="00AB3BF0">
        <w:rPr>
          <w:rFonts w:ascii="Arial" w:hAnsi="Arial" w:cs="Arial"/>
        </w:rPr>
        <w:t>a</w:t>
      </w:r>
      <w:r w:rsidRPr="00456A0D">
        <w:rPr>
          <w:rFonts w:ascii="Arial" w:hAnsi="Arial" w:cs="Arial"/>
        </w:rPr>
        <w:t xml:space="preserve"> Vysočiny prověřit a zaslat objednateli vyjádření a případně i požadované podklady, a to do 15 pracovních dnů. V případě, že se potvrdí pochybení zaviněné dopravcem, objednatel bude postupovat dle smluvních ujednání. Za neplnění smluvních povinnosti v závazku veřejné služby je objednatel oprávněn uložit dopravci smluvní pokutu ve výši stanovené v sazebníku smluvních pokut.</w:t>
      </w:r>
    </w:p>
    <w:p w14:paraId="0A498DC1" w14:textId="32771620" w:rsidR="00494712" w:rsidRPr="007A2A7C" w:rsidRDefault="00494712" w:rsidP="000F0CEA">
      <w:pPr>
        <w:pStyle w:val="Nadpis3"/>
        <w:rPr>
          <w:rFonts w:ascii="Arial" w:hAnsi="Arial" w:cs="Arial"/>
          <w:color w:val="auto"/>
        </w:rPr>
      </w:pPr>
      <w:bookmarkStart w:id="204" w:name="_Toc6386472"/>
      <w:bookmarkStart w:id="205" w:name="_Toc132955361"/>
      <w:r w:rsidRPr="007A2A7C">
        <w:rPr>
          <w:rFonts w:ascii="Arial" w:hAnsi="Arial" w:cs="Arial"/>
          <w:color w:val="auto"/>
        </w:rPr>
        <w:t>Nepřímá kontrola</w:t>
      </w:r>
      <w:bookmarkEnd w:id="204"/>
      <w:bookmarkEnd w:id="205"/>
    </w:p>
    <w:p w14:paraId="42CFC8A1"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Nepřímá kontrola je prováděna objednatelem v případě písemné nebo telefonicky získané informace od cestujícího o porušení některého standardu. Na základě podnětu osob, si objednatel vyžádá od dopravce podklady nutné k prověření podnětu. Dopravce je povinen požadované podklady zaslat objednateli do 15 pracovních dnů. Objednatel prověřuje tuto skutečnost na základě údajů z tachografu (jen v autobusech), času prodané jízdenky, výstupů dispečerského systému, sledování polohy pomocí GPS nebo vyjádření řidiče / vlakvedoucího. V případě, že není možné zjistit porušení z podkladů od dopravce, objednatel zajistí v nejbližší možné době kontrolu standardů u dopravce. V případě, že bude zjištěno pochybení zaviněné dopravcem, objednatel bude postupovat dle smluvních ujednání. Za neplnění smluvních povinnosti v závazku veřejné služby je objednatel oprávněn uložit dopravci smluvní pokutu ve výši stanovené v sazebníku smluvních pokut. </w:t>
      </w:r>
    </w:p>
    <w:p w14:paraId="3850A613" w14:textId="5A99A612" w:rsidR="00494712" w:rsidRPr="007A2A7C" w:rsidRDefault="00494712" w:rsidP="000F0CEA">
      <w:pPr>
        <w:pStyle w:val="Nadpis2"/>
        <w:rPr>
          <w:rFonts w:ascii="Arial" w:hAnsi="Arial" w:cs="Arial"/>
          <w:color w:val="auto"/>
        </w:rPr>
      </w:pPr>
      <w:bookmarkStart w:id="206" w:name="_Toc6386473"/>
      <w:bookmarkStart w:id="207" w:name="_Toc132955362"/>
      <w:r w:rsidRPr="007A2A7C">
        <w:rPr>
          <w:rFonts w:ascii="Arial" w:hAnsi="Arial" w:cs="Arial"/>
          <w:color w:val="auto"/>
        </w:rPr>
        <w:t>Kontroly v provozu vozidel</w:t>
      </w:r>
      <w:bookmarkEnd w:id="206"/>
      <w:bookmarkEnd w:id="207"/>
    </w:p>
    <w:p w14:paraId="08FFFBBA"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Dopravce musí dodržovat předepsané standardy ve vztahu k provozování vozidel, provozování vozidel na linkách a související infrastruktuře a stanovené hodnoty ukazatelů standardů kvality a bezpečnosti v souvislosti s poskytováním veřejných služeb v přepravě cestujících.</w:t>
      </w:r>
    </w:p>
    <w:p w14:paraId="5F68B35C" w14:textId="740376E7" w:rsidR="00494712" w:rsidRPr="007A2A7C" w:rsidRDefault="00494712" w:rsidP="000F0CEA">
      <w:pPr>
        <w:pStyle w:val="Nadpis3"/>
        <w:rPr>
          <w:rFonts w:ascii="Arial" w:hAnsi="Arial" w:cs="Arial"/>
        </w:rPr>
      </w:pPr>
      <w:bookmarkStart w:id="208" w:name="_Toc6386474"/>
      <w:bookmarkStart w:id="209" w:name="_Toc132955363"/>
      <w:r w:rsidRPr="007A2A7C">
        <w:rPr>
          <w:rFonts w:ascii="Arial" w:hAnsi="Arial" w:cs="Arial"/>
          <w:color w:val="auto"/>
        </w:rPr>
        <w:t>Provádění kontrol ve vozidlech</w:t>
      </w:r>
      <w:bookmarkEnd w:id="208"/>
      <w:bookmarkEnd w:id="209"/>
    </w:p>
    <w:p w14:paraId="4EB5B161"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Kontrola se provádí přímo ve vozidlech a na předem určených místech (přestupních uzlech a zastávkách) v souladu s předepsaným jízdním řádem a sjednanými podmínkami garantujícími návaznost spojů v systému</w:t>
      </w:r>
      <w:r w:rsidRPr="00456A0D">
        <w:rPr>
          <w:rStyle w:val="Znakapoznpodarou"/>
          <w:rFonts w:ascii="Arial" w:hAnsi="Arial" w:cs="Arial"/>
        </w:rPr>
        <w:footnoteReference w:id="31"/>
      </w:r>
      <w:r w:rsidRPr="00456A0D">
        <w:rPr>
          <w:rFonts w:ascii="Arial" w:hAnsi="Arial" w:cs="Arial"/>
        </w:rPr>
        <w:t>. Objednatel nebo pověřená osoba může, po prokázání se dokladem k oprávnění provedení kontroly, požádat řidiče / vlakvedoucího o denní záznam provozu vozidla (dále DZPV) k provedení kontroly předepsaných záznamů.</w:t>
      </w:r>
    </w:p>
    <w:p w14:paraId="2B62B1BA"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lastRenderedPageBreak/>
        <w:t xml:space="preserve">Osoba provádějící kontrolu sepíše záznam o provedené kontrole. V případě zjištění nedodržení některého ze standardů bude proveden záznam o zjištěném nedostatku, včetně zajištění důkazní dokumentace a řidič / vlakvedoucí bude vyzván k vyjádření ke kontrolnímu záznamu. Následně bude vyhotovený záznam předán dopravci. Na základě záznamu pak bude udělena sankce ve smyslu sazebníku smluvních pokut. </w:t>
      </w:r>
    </w:p>
    <w:p w14:paraId="0448FE19" w14:textId="0BBD40AE" w:rsidR="00494712" w:rsidRPr="007A2A7C" w:rsidRDefault="00494712" w:rsidP="000F0CEA">
      <w:pPr>
        <w:pStyle w:val="Nadpis3"/>
        <w:rPr>
          <w:rFonts w:ascii="Arial" w:hAnsi="Arial" w:cs="Arial"/>
          <w:color w:val="auto"/>
        </w:rPr>
      </w:pPr>
      <w:bookmarkStart w:id="210" w:name="_Toc6386475"/>
      <w:bookmarkStart w:id="211" w:name="_Toc132955364"/>
      <w:r w:rsidRPr="007A2A7C">
        <w:rPr>
          <w:rFonts w:ascii="Arial" w:hAnsi="Arial" w:cs="Arial"/>
          <w:color w:val="auto"/>
        </w:rPr>
        <w:t>Přepravní a tarifní kontrola ve vozidlech</w:t>
      </w:r>
      <w:bookmarkEnd w:id="210"/>
      <w:bookmarkEnd w:id="211"/>
    </w:p>
    <w:p w14:paraId="7F48AA2B" w14:textId="5928F496"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Přepravní a tarifní kontrola ve vozidlech může být obecně spojena s kontrolami dodržování stanovených standardů systému </w:t>
      </w:r>
      <w:r w:rsidR="000106F9">
        <w:rPr>
          <w:rFonts w:ascii="Arial" w:hAnsi="Arial" w:cs="Arial"/>
        </w:rPr>
        <w:t xml:space="preserve">IDS </w:t>
      </w:r>
      <w:r w:rsidRPr="00456A0D">
        <w:rPr>
          <w:rFonts w:ascii="Arial" w:hAnsi="Arial" w:cs="Arial"/>
        </w:rPr>
        <w:t>VDV.</w:t>
      </w:r>
    </w:p>
    <w:p w14:paraId="21B53074" w14:textId="062BF693"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Dopravce je povinen důsledně zajišťovat kontrolu platnosti jízdenek a důsledně dbát na přepravní kázeň cestujících a dodržování tarifu </w:t>
      </w:r>
      <w:r w:rsidR="000106F9">
        <w:rPr>
          <w:rFonts w:ascii="Arial" w:hAnsi="Arial" w:cs="Arial"/>
        </w:rPr>
        <w:t xml:space="preserve">IDS </w:t>
      </w:r>
      <w:r w:rsidRPr="00456A0D">
        <w:rPr>
          <w:rFonts w:ascii="Arial" w:hAnsi="Arial" w:cs="Arial"/>
        </w:rPr>
        <w:t xml:space="preserve">VDV. Kromě povinné kontroly dopravcem si objednatel vyhrazuje právo provádět (popřípadě prostřednictvím pověřené osoby) přepravní a tarifní kontrolu. Objednatel nebo jím pověřená osoba se při přepravní a tarifní kontrole prokazuje řidiči / vlakvedoucímu a cestujícím služebním průkazem (karta revizora). Průkaz opravňuje pověřenou osobu k bezplatné přepravě na všech spojích </w:t>
      </w:r>
      <w:r w:rsidR="000106F9">
        <w:rPr>
          <w:rFonts w:ascii="Arial" w:hAnsi="Arial" w:cs="Arial"/>
        </w:rPr>
        <w:t xml:space="preserve">IDS </w:t>
      </w:r>
      <w:r w:rsidRPr="00456A0D">
        <w:rPr>
          <w:rFonts w:ascii="Arial" w:hAnsi="Arial" w:cs="Arial"/>
        </w:rPr>
        <w:t xml:space="preserve">VDV. </w:t>
      </w:r>
    </w:p>
    <w:p w14:paraId="3F109D4B"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O výsledku přepravní a tarifní kontroly bude proveden záznam. Záznamy se zjištěnými nedostatky v rámci provedené přepravní a tarifní kontroly budou předány dopravci. V případech prokazatelných pochybení na straně dopravce pak bude udělena sankce ve smyslu sazebníku smluvních pokut.</w:t>
      </w:r>
    </w:p>
    <w:p w14:paraId="7B6F2733" w14:textId="7ADCBA4F" w:rsidR="00494712" w:rsidRPr="00B00187" w:rsidRDefault="00494712" w:rsidP="000F0CEA">
      <w:pPr>
        <w:pStyle w:val="Nadpis2"/>
        <w:rPr>
          <w:rFonts w:ascii="Arial" w:hAnsi="Arial" w:cs="Arial"/>
          <w:color w:val="auto"/>
        </w:rPr>
      </w:pPr>
      <w:bookmarkStart w:id="212" w:name="_Toc6386476"/>
      <w:bookmarkStart w:id="213" w:name="_Toc132955365"/>
      <w:r w:rsidRPr="00B00187">
        <w:rPr>
          <w:rFonts w:ascii="Arial" w:hAnsi="Arial" w:cs="Arial"/>
          <w:color w:val="auto"/>
        </w:rPr>
        <w:t>Kontroly vybavení zastávek a stanic</w:t>
      </w:r>
      <w:bookmarkEnd w:id="212"/>
      <w:bookmarkEnd w:id="213"/>
    </w:p>
    <w:p w14:paraId="723FD160" w14:textId="0780F0E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 Způsob a postup prováděných kontrol, včetně uplatnění sankcí je uveden v </w:t>
      </w:r>
      <w:r w:rsidR="00D55D44">
        <w:rPr>
          <w:rFonts w:ascii="Arial" w:hAnsi="Arial" w:cs="Arial"/>
        </w:rPr>
        <w:t xml:space="preserve">článku </w:t>
      </w:r>
      <w:r w:rsidR="00D55D44">
        <w:rPr>
          <w:rFonts w:ascii="Arial" w:hAnsi="Arial" w:cs="Arial"/>
        </w:rPr>
        <w:fldChar w:fldCharType="begin"/>
      </w:r>
      <w:r w:rsidR="00D55D44">
        <w:rPr>
          <w:rFonts w:ascii="Arial" w:hAnsi="Arial" w:cs="Arial"/>
        </w:rPr>
        <w:instrText xml:space="preserve"> REF _Ref61249587 \r \h </w:instrText>
      </w:r>
      <w:r w:rsidR="000F0CEA">
        <w:rPr>
          <w:rFonts w:ascii="Arial" w:hAnsi="Arial" w:cs="Arial"/>
        </w:rPr>
        <w:instrText xml:space="preserve"> \* MERGEFORMAT </w:instrText>
      </w:r>
      <w:r w:rsidR="00D55D44">
        <w:rPr>
          <w:rFonts w:ascii="Arial" w:hAnsi="Arial" w:cs="Arial"/>
        </w:rPr>
      </w:r>
      <w:r w:rsidR="00D55D44">
        <w:rPr>
          <w:rFonts w:ascii="Arial" w:hAnsi="Arial" w:cs="Arial"/>
        </w:rPr>
        <w:fldChar w:fldCharType="separate"/>
      </w:r>
      <w:r w:rsidR="00D55D44">
        <w:rPr>
          <w:rFonts w:ascii="Arial" w:hAnsi="Arial" w:cs="Arial"/>
        </w:rPr>
        <w:t>9.1</w:t>
      </w:r>
      <w:r w:rsidR="00D55D44">
        <w:rPr>
          <w:rFonts w:ascii="Arial" w:hAnsi="Arial" w:cs="Arial"/>
        </w:rPr>
        <w:fldChar w:fldCharType="end"/>
      </w:r>
      <w:r w:rsidRPr="00456A0D">
        <w:rPr>
          <w:rFonts w:ascii="Arial" w:hAnsi="Arial" w:cs="Arial"/>
        </w:rPr>
        <w:t>.</w:t>
      </w:r>
    </w:p>
    <w:p w14:paraId="155047D7" w14:textId="26636FB7" w:rsidR="00494712" w:rsidRPr="00B00187" w:rsidRDefault="00494712" w:rsidP="000F0CEA">
      <w:pPr>
        <w:pStyle w:val="Nadpis2"/>
        <w:rPr>
          <w:rFonts w:ascii="Arial" w:hAnsi="Arial" w:cs="Arial"/>
          <w:color w:val="auto"/>
        </w:rPr>
      </w:pPr>
      <w:bookmarkStart w:id="214" w:name="_Toc6386477"/>
      <w:bookmarkStart w:id="215" w:name="_Toc132955366"/>
      <w:r w:rsidRPr="00B00187">
        <w:rPr>
          <w:rFonts w:ascii="Arial" w:hAnsi="Arial" w:cs="Arial"/>
          <w:color w:val="auto"/>
        </w:rPr>
        <w:t>Kontroly předprodejních a informačních kanceláří</w:t>
      </w:r>
      <w:bookmarkEnd w:id="214"/>
      <w:bookmarkEnd w:id="215"/>
    </w:p>
    <w:p w14:paraId="43E0AF3D" w14:textId="532B25E0" w:rsidR="00494712" w:rsidRPr="00073B76" w:rsidRDefault="00494712" w:rsidP="000F0CEA">
      <w:pPr>
        <w:spacing w:before="120" w:after="120" w:line="360" w:lineRule="auto"/>
        <w:ind w:firstLine="284"/>
        <w:jc w:val="both"/>
        <w:rPr>
          <w:rFonts w:ascii="Arial" w:hAnsi="Arial" w:cs="Arial"/>
        </w:rPr>
      </w:pPr>
      <w:r w:rsidRPr="00073B76">
        <w:rPr>
          <w:rFonts w:ascii="Arial" w:hAnsi="Arial" w:cs="Arial"/>
        </w:rPr>
        <w:t xml:space="preserve">Dopravce, který na základě výsledků soutěže bude zajišťovat dopravní obslužnost v příslušné oblasti, je povinen zajistit v předem určených sídlech provoz předprodejních </w:t>
      </w:r>
      <w:r w:rsidRPr="00073B76">
        <w:rPr>
          <w:rFonts w:ascii="Arial" w:hAnsi="Arial" w:cs="Arial"/>
        </w:rPr>
        <w:br/>
        <w:t>a informačních kanceláří. Specifikace požadavků na předprodejní a informační kanceláře a rozsah požadovaných služeb je uveden v</w:t>
      </w:r>
      <w:r w:rsidR="00A35458">
        <w:rPr>
          <w:rFonts w:ascii="Arial" w:hAnsi="Arial" w:cs="Arial"/>
        </w:rPr>
        <w:t xml:space="preserve"> příloze č. </w:t>
      </w:r>
      <w:r w:rsidR="00474089">
        <w:rPr>
          <w:rFonts w:ascii="Arial" w:hAnsi="Arial" w:cs="Arial"/>
        </w:rPr>
        <w:t>9</w:t>
      </w:r>
      <w:r w:rsidR="00A35458">
        <w:rPr>
          <w:rFonts w:ascii="Arial" w:hAnsi="Arial" w:cs="Arial"/>
        </w:rPr>
        <w:t xml:space="preserve"> – Obchodní místa</w:t>
      </w:r>
      <w:r w:rsidRPr="00073B76">
        <w:rPr>
          <w:rFonts w:ascii="Arial" w:hAnsi="Arial" w:cs="Arial"/>
        </w:rPr>
        <w:t xml:space="preserve"> Způsob a postup prováděných kontrol, včetně uplatnění sankcí je uveden v kapitole </w:t>
      </w:r>
      <w:hyperlink w:anchor="_KONTROLA_DODRŽOVÁNÍ_PŘEDEPSANÝCH" w:history="1">
        <w:r w:rsidRPr="00073B76">
          <w:rPr>
            <w:rStyle w:val="Hypertextovodkaz"/>
            <w:rFonts w:ascii="Arial" w:hAnsi="Arial" w:cs="Arial"/>
          </w:rPr>
          <w:t>KONTROLA DODRŽOVÁNÍ PŘEDEPSANÝCH STANDARDŮ A ÚHRADA SANKCÍ</w:t>
        </w:r>
      </w:hyperlink>
      <w:r w:rsidRPr="00073B76">
        <w:rPr>
          <w:rFonts w:ascii="Arial" w:hAnsi="Arial" w:cs="Arial"/>
        </w:rPr>
        <w:t>.</w:t>
      </w:r>
    </w:p>
    <w:p w14:paraId="1DAF907A" w14:textId="04BAB280" w:rsidR="00494712" w:rsidRPr="00B00187" w:rsidRDefault="00494712" w:rsidP="000F0CEA">
      <w:pPr>
        <w:pStyle w:val="Nadpis2"/>
        <w:rPr>
          <w:rFonts w:ascii="Arial" w:hAnsi="Arial" w:cs="Arial"/>
          <w:color w:val="auto"/>
        </w:rPr>
      </w:pPr>
      <w:bookmarkStart w:id="216" w:name="_Toc6386478"/>
      <w:bookmarkStart w:id="217" w:name="_Toc132955367"/>
      <w:r w:rsidRPr="00B00187">
        <w:rPr>
          <w:rFonts w:ascii="Arial" w:hAnsi="Arial" w:cs="Arial"/>
          <w:color w:val="auto"/>
        </w:rPr>
        <w:t>Úhrada sankcí</w:t>
      </w:r>
      <w:bookmarkEnd w:id="216"/>
      <w:bookmarkEnd w:id="217"/>
    </w:p>
    <w:p w14:paraId="73465F93" w14:textId="2DCED05B" w:rsidR="006A7FBD" w:rsidRDefault="00494712" w:rsidP="000F0CEA">
      <w:pPr>
        <w:spacing w:before="120" w:after="120" w:line="360" w:lineRule="auto"/>
        <w:ind w:firstLine="284"/>
        <w:jc w:val="both"/>
        <w:rPr>
          <w:rFonts w:ascii="Arial" w:hAnsi="Arial" w:cs="Arial"/>
        </w:rPr>
      </w:pPr>
      <w:r w:rsidRPr="00456A0D">
        <w:rPr>
          <w:rFonts w:ascii="Arial" w:hAnsi="Arial" w:cs="Arial"/>
        </w:rPr>
        <w:t xml:space="preserve">Dopravce je povinen uhradit objednateli smluvní pokuty dle sazebníku smluvních pokut, uložené na základě prokazatelných pochybení na straně dopravce, a to nejpozději do konce </w:t>
      </w:r>
      <w:r w:rsidRPr="00456A0D">
        <w:rPr>
          <w:rFonts w:ascii="Arial" w:hAnsi="Arial" w:cs="Arial"/>
        </w:rPr>
        <w:lastRenderedPageBreak/>
        <w:t>následujícího měsíčního zúčtovacího období od data vystavení kontrolního záznamu, pokud nebude objednatelem stanoven pozdější datum úhrady.</w:t>
      </w:r>
    </w:p>
    <w:p w14:paraId="721BF55E" w14:textId="77777777" w:rsidR="006A7FBD" w:rsidRDefault="006A7FBD" w:rsidP="000F0CEA">
      <w:pPr>
        <w:jc w:val="both"/>
        <w:rPr>
          <w:rFonts w:ascii="Arial" w:hAnsi="Arial" w:cs="Arial"/>
        </w:rPr>
      </w:pPr>
      <w:r>
        <w:rPr>
          <w:rFonts w:ascii="Arial" w:hAnsi="Arial" w:cs="Arial"/>
        </w:rPr>
        <w:br w:type="page"/>
      </w:r>
    </w:p>
    <w:p w14:paraId="6DCD80A3" w14:textId="4F5AFAB9" w:rsidR="00494712" w:rsidRPr="00F36D29" w:rsidRDefault="00494712" w:rsidP="000F0CEA">
      <w:pPr>
        <w:pStyle w:val="Nadpis1"/>
        <w:rPr>
          <w:rFonts w:ascii="Arial" w:hAnsi="Arial" w:cs="Arial"/>
          <w:color w:val="auto"/>
        </w:rPr>
      </w:pPr>
      <w:bookmarkStart w:id="218" w:name="_Toc6386479"/>
      <w:bookmarkStart w:id="219" w:name="_Toc132955368"/>
      <w:r w:rsidRPr="00F36D29">
        <w:rPr>
          <w:rFonts w:ascii="Arial" w:hAnsi="Arial" w:cs="Arial"/>
          <w:color w:val="auto"/>
        </w:rPr>
        <w:lastRenderedPageBreak/>
        <w:t>Seznam příloh</w:t>
      </w:r>
      <w:bookmarkEnd w:id="218"/>
      <w:bookmarkEnd w:id="219"/>
    </w:p>
    <w:p w14:paraId="7FCCDF54" w14:textId="3708151E" w:rsidR="00494712" w:rsidRPr="00456A0D" w:rsidRDefault="00494712" w:rsidP="000F0CEA">
      <w:pPr>
        <w:jc w:val="both"/>
        <w:rPr>
          <w:rFonts w:ascii="Arial" w:hAnsi="Arial" w:cs="Arial"/>
        </w:rPr>
      </w:pPr>
      <w:r w:rsidRPr="00456A0D">
        <w:rPr>
          <w:rFonts w:ascii="Arial" w:hAnsi="Arial" w:cs="Arial"/>
        </w:rPr>
        <w:t xml:space="preserve">Příloha č. </w:t>
      </w:r>
      <w:r w:rsidR="00FE078E">
        <w:rPr>
          <w:rFonts w:ascii="Arial" w:hAnsi="Arial" w:cs="Arial"/>
        </w:rPr>
        <w:t xml:space="preserve">1 Grafický manuál </w:t>
      </w:r>
      <w:r w:rsidR="000106F9">
        <w:rPr>
          <w:rFonts w:ascii="Arial" w:hAnsi="Arial" w:cs="Arial"/>
        </w:rPr>
        <w:t xml:space="preserve">IDS </w:t>
      </w:r>
      <w:r w:rsidR="00FE078E">
        <w:rPr>
          <w:rFonts w:ascii="Arial" w:hAnsi="Arial" w:cs="Arial"/>
        </w:rPr>
        <w:t>VDV</w:t>
      </w:r>
      <w:r w:rsidRPr="00456A0D">
        <w:rPr>
          <w:rFonts w:ascii="Arial" w:hAnsi="Arial" w:cs="Arial"/>
        </w:rPr>
        <w:t xml:space="preserve">, </w:t>
      </w:r>
    </w:p>
    <w:p w14:paraId="71A08BEE" w14:textId="1FE257E6" w:rsidR="00494712" w:rsidRPr="00456A0D" w:rsidRDefault="003D659E" w:rsidP="000F0CEA">
      <w:pPr>
        <w:jc w:val="both"/>
        <w:rPr>
          <w:rFonts w:ascii="Arial" w:hAnsi="Arial" w:cs="Arial"/>
        </w:rPr>
      </w:pPr>
      <w:r>
        <w:rPr>
          <w:rFonts w:ascii="Arial" w:hAnsi="Arial" w:cs="Arial"/>
        </w:rPr>
        <w:t xml:space="preserve">Příloha </w:t>
      </w:r>
      <w:r w:rsidR="00FE078E">
        <w:rPr>
          <w:rFonts w:ascii="Arial" w:hAnsi="Arial" w:cs="Arial"/>
        </w:rPr>
        <w:t xml:space="preserve">č. 2 </w:t>
      </w:r>
      <w:r w:rsidR="000A304B">
        <w:rPr>
          <w:rFonts w:ascii="Arial" w:hAnsi="Arial" w:cs="Arial"/>
        </w:rPr>
        <w:t>Požadavky na odbavovací zařízení dopravců</w:t>
      </w:r>
    </w:p>
    <w:p w14:paraId="37251163" w14:textId="6223281D" w:rsidR="00494712" w:rsidRPr="00456A0D" w:rsidRDefault="00494712" w:rsidP="000F0CEA">
      <w:pPr>
        <w:jc w:val="both"/>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12E8A3CB" w:rsidR="00494712" w:rsidRDefault="00494712" w:rsidP="000F0CEA">
      <w:pPr>
        <w:jc w:val="both"/>
        <w:rPr>
          <w:rFonts w:ascii="Arial" w:hAnsi="Arial" w:cs="Arial"/>
        </w:rPr>
      </w:pPr>
      <w:r w:rsidRPr="00456A0D">
        <w:rPr>
          <w:rFonts w:ascii="Arial" w:hAnsi="Arial" w:cs="Arial"/>
        </w:rPr>
        <w:t xml:space="preserve">Příloha č. 4 </w:t>
      </w:r>
      <w:r w:rsidR="004C5800">
        <w:rPr>
          <w:rFonts w:ascii="Arial" w:hAnsi="Arial" w:cs="Arial"/>
        </w:rPr>
        <w:t>Sazebník</w:t>
      </w:r>
      <w:r w:rsidR="00B85023">
        <w:rPr>
          <w:rFonts w:ascii="Arial" w:hAnsi="Arial" w:cs="Arial"/>
        </w:rPr>
        <w:t xml:space="preserve"> </w:t>
      </w:r>
      <w:r w:rsidR="004C5800">
        <w:rPr>
          <w:rFonts w:ascii="Arial" w:hAnsi="Arial" w:cs="Arial"/>
        </w:rPr>
        <w:t>smluvních pokut za porušení technických a provozních standardu VDV</w:t>
      </w:r>
    </w:p>
    <w:p w14:paraId="3561B1AB" w14:textId="5BF11208" w:rsidR="006A7FBD" w:rsidRDefault="006A7FBD" w:rsidP="000F0CEA">
      <w:pPr>
        <w:jc w:val="both"/>
        <w:rPr>
          <w:rFonts w:ascii="Arial" w:hAnsi="Arial" w:cs="Arial"/>
        </w:rPr>
      </w:pPr>
      <w:r>
        <w:rPr>
          <w:rFonts w:ascii="Arial" w:hAnsi="Arial" w:cs="Arial"/>
        </w:rPr>
        <w:t>Příloha č. 5 Zastávky I. Třídy</w:t>
      </w:r>
    </w:p>
    <w:p w14:paraId="56A063D8" w14:textId="7FB45189" w:rsidR="002A03E0" w:rsidRDefault="002A03E0" w:rsidP="000F0CEA">
      <w:pPr>
        <w:jc w:val="both"/>
        <w:rPr>
          <w:rFonts w:ascii="Arial" w:hAnsi="Arial" w:cs="Arial"/>
        </w:rPr>
      </w:pPr>
      <w:r>
        <w:rPr>
          <w:rFonts w:ascii="Arial" w:hAnsi="Arial" w:cs="Arial"/>
        </w:rPr>
        <w:t xml:space="preserve">Příloha č. </w:t>
      </w:r>
      <w:r w:rsidR="00376A0B">
        <w:rPr>
          <w:rFonts w:ascii="Arial" w:hAnsi="Arial" w:cs="Arial"/>
        </w:rPr>
        <w:t xml:space="preserve">6 </w:t>
      </w:r>
      <w:r w:rsidR="000A304B">
        <w:rPr>
          <w:rFonts w:ascii="Arial" w:hAnsi="Arial" w:cs="Arial"/>
        </w:rPr>
        <w:t>Popis protokolu pro komunikaci mezi Centrálním systémem dispečinku Kraje Vysočina a vozidlem</w:t>
      </w:r>
    </w:p>
    <w:p w14:paraId="39E6F2ED" w14:textId="4587AA0F" w:rsidR="00B803CD" w:rsidRDefault="00B803CD" w:rsidP="000F0CEA">
      <w:pPr>
        <w:jc w:val="both"/>
        <w:rPr>
          <w:rFonts w:ascii="Arial" w:hAnsi="Arial" w:cs="Arial"/>
        </w:rPr>
      </w:pPr>
      <w:bookmarkStart w:id="220" w:name="_Hlk61339926"/>
      <w:r>
        <w:rPr>
          <w:rFonts w:ascii="Arial" w:hAnsi="Arial" w:cs="Arial"/>
        </w:rPr>
        <w:t xml:space="preserve">Příloha č. 7 </w:t>
      </w:r>
      <w:r w:rsidRPr="00B803CD">
        <w:rPr>
          <w:rFonts w:ascii="Arial" w:hAnsi="Arial" w:cs="Arial"/>
        </w:rPr>
        <w:t>Přesahy na mezikrajských linkách</w:t>
      </w:r>
    </w:p>
    <w:p w14:paraId="4717AE29" w14:textId="229032CB" w:rsidR="00C4443D" w:rsidRDefault="00B803CD" w:rsidP="000F0CEA">
      <w:pPr>
        <w:jc w:val="both"/>
        <w:rPr>
          <w:rFonts w:ascii="Arial" w:hAnsi="Arial" w:cs="Arial"/>
        </w:rPr>
      </w:pPr>
      <w:r>
        <w:rPr>
          <w:rFonts w:ascii="Arial" w:hAnsi="Arial" w:cs="Arial"/>
        </w:rPr>
        <w:t xml:space="preserve">Příloha č. 8 </w:t>
      </w:r>
      <w:r w:rsidRPr="00B803CD">
        <w:rPr>
          <w:rFonts w:ascii="Arial" w:hAnsi="Arial" w:cs="Arial"/>
        </w:rPr>
        <w:t xml:space="preserve">Ekonomika </w:t>
      </w:r>
      <w:r w:rsidR="000106F9">
        <w:rPr>
          <w:rFonts w:ascii="Arial" w:hAnsi="Arial" w:cs="Arial"/>
        </w:rPr>
        <w:t xml:space="preserve">IDS </w:t>
      </w:r>
      <w:r w:rsidRPr="00B803CD">
        <w:rPr>
          <w:rFonts w:ascii="Arial" w:hAnsi="Arial" w:cs="Arial"/>
        </w:rPr>
        <w:t>VDV</w:t>
      </w:r>
    </w:p>
    <w:p w14:paraId="10F96C24" w14:textId="3EA7834A" w:rsidR="004C5800" w:rsidRDefault="004C5800" w:rsidP="000F0CEA">
      <w:pPr>
        <w:jc w:val="both"/>
        <w:rPr>
          <w:rFonts w:ascii="Arial" w:hAnsi="Arial" w:cs="Arial"/>
        </w:rPr>
      </w:pPr>
      <w:r>
        <w:rPr>
          <w:rFonts w:ascii="Arial" w:hAnsi="Arial" w:cs="Arial"/>
        </w:rPr>
        <w:t>Příloha č. 9 Standard prodeje jízdních dokladů a informačních a předprodejních kanceláří</w:t>
      </w:r>
    </w:p>
    <w:p w14:paraId="3B648BD8" w14:textId="4F978AE7" w:rsidR="00996843" w:rsidRDefault="00996843" w:rsidP="000F0CEA">
      <w:pPr>
        <w:jc w:val="both"/>
        <w:rPr>
          <w:rFonts w:ascii="Arial" w:hAnsi="Arial" w:cs="Arial"/>
        </w:rPr>
      </w:pPr>
      <w:r>
        <w:rPr>
          <w:rFonts w:ascii="Arial" w:hAnsi="Arial" w:cs="Arial"/>
        </w:rPr>
        <w:t xml:space="preserve">Příloha č. 10 Souhrnný seznam zastávek za oblast 1 – </w:t>
      </w:r>
      <w:proofErr w:type="spellStart"/>
      <w:r>
        <w:rPr>
          <w:rFonts w:ascii="Arial" w:hAnsi="Arial" w:cs="Arial"/>
        </w:rPr>
        <w:t>Bystřicko</w:t>
      </w:r>
      <w:proofErr w:type="spellEnd"/>
      <w:r>
        <w:rPr>
          <w:rFonts w:ascii="Arial" w:hAnsi="Arial" w:cs="Arial"/>
        </w:rPr>
        <w:t xml:space="preserve"> a </w:t>
      </w:r>
      <w:proofErr w:type="spellStart"/>
      <w:r>
        <w:rPr>
          <w:rFonts w:ascii="Arial" w:hAnsi="Arial" w:cs="Arial"/>
        </w:rPr>
        <w:t>Velkomeziříčsko</w:t>
      </w:r>
      <w:proofErr w:type="spellEnd"/>
    </w:p>
    <w:bookmarkEnd w:id="220"/>
    <w:p w14:paraId="00DD4909" w14:textId="0D98E5DE" w:rsidR="002A03E0" w:rsidRPr="00456A0D" w:rsidRDefault="002A03E0" w:rsidP="000F0CEA">
      <w:pPr>
        <w:jc w:val="both"/>
        <w:rPr>
          <w:rFonts w:ascii="Arial" w:hAnsi="Arial" w:cs="Arial"/>
        </w:rPr>
      </w:pPr>
    </w:p>
    <w:p w14:paraId="4434BFFC" w14:textId="098D9AF9" w:rsidR="0025090D" w:rsidRPr="00456A0D" w:rsidRDefault="0025090D" w:rsidP="000F0CEA">
      <w:pPr>
        <w:jc w:val="both"/>
        <w:rPr>
          <w:rFonts w:ascii="Arial" w:hAnsi="Arial" w:cs="Arial"/>
        </w:rPr>
      </w:pPr>
    </w:p>
    <w:sectPr w:rsidR="0025090D" w:rsidRPr="00456A0D" w:rsidSect="00343C78">
      <w:footerReference w:type="default" r:id="rId18"/>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FC86F" w14:textId="77777777" w:rsidR="009A5DC8" w:rsidRDefault="009A5DC8" w:rsidP="0025090D">
      <w:pPr>
        <w:spacing w:after="0" w:line="240" w:lineRule="auto"/>
      </w:pPr>
      <w:r>
        <w:separator/>
      </w:r>
    </w:p>
  </w:endnote>
  <w:endnote w:type="continuationSeparator" w:id="0">
    <w:p w14:paraId="4A829FCD" w14:textId="77777777" w:rsidR="009A5DC8" w:rsidRDefault="009A5DC8" w:rsidP="0025090D">
      <w:pPr>
        <w:spacing w:after="0" w:line="240" w:lineRule="auto"/>
      </w:pPr>
      <w:r>
        <w:continuationSeparator/>
      </w:r>
    </w:p>
  </w:endnote>
  <w:endnote w:type="continuationNotice" w:id="1">
    <w:p w14:paraId="0481B91B" w14:textId="77777777" w:rsidR="009A5DC8" w:rsidRDefault="009A5D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116644"/>
      <w:docPartObj>
        <w:docPartGallery w:val="Page Numbers (Bottom of Page)"/>
        <w:docPartUnique/>
      </w:docPartObj>
    </w:sdtPr>
    <w:sdtContent>
      <w:p w14:paraId="2E97C3A9" w14:textId="6D141A0E" w:rsidR="00987BC8" w:rsidRDefault="00987BC8">
        <w:pPr>
          <w:pStyle w:val="Zpat"/>
          <w:jc w:val="center"/>
        </w:pPr>
        <w:r>
          <w:fldChar w:fldCharType="begin"/>
        </w:r>
        <w:r>
          <w:instrText>PAGE   \* MERGEFORMAT</w:instrText>
        </w:r>
        <w:r>
          <w:fldChar w:fldCharType="separate"/>
        </w:r>
        <w:r w:rsidR="00625531">
          <w:rPr>
            <w:noProof/>
          </w:rPr>
          <w:t>9</w:t>
        </w:r>
        <w:r>
          <w:fldChar w:fldCharType="end"/>
        </w:r>
      </w:p>
    </w:sdtContent>
  </w:sdt>
  <w:p w14:paraId="379D489F" w14:textId="77777777" w:rsidR="00987BC8" w:rsidRDefault="00987BC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263A5" w14:textId="77777777" w:rsidR="009A5DC8" w:rsidRDefault="009A5DC8" w:rsidP="0025090D">
      <w:pPr>
        <w:spacing w:after="0" w:line="240" w:lineRule="auto"/>
      </w:pPr>
      <w:r>
        <w:separator/>
      </w:r>
    </w:p>
  </w:footnote>
  <w:footnote w:type="continuationSeparator" w:id="0">
    <w:p w14:paraId="12CE3D16" w14:textId="77777777" w:rsidR="009A5DC8" w:rsidRDefault="009A5DC8" w:rsidP="0025090D">
      <w:pPr>
        <w:spacing w:after="0" w:line="240" w:lineRule="auto"/>
      </w:pPr>
      <w:r>
        <w:continuationSeparator/>
      </w:r>
    </w:p>
  </w:footnote>
  <w:footnote w:type="continuationNotice" w:id="1">
    <w:p w14:paraId="5C8B1510" w14:textId="77777777" w:rsidR="009A5DC8" w:rsidRDefault="009A5DC8">
      <w:pPr>
        <w:spacing w:after="0" w:line="240" w:lineRule="auto"/>
      </w:pPr>
    </w:p>
  </w:footnote>
  <w:footnote w:id="2">
    <w:p w14:paraId="526F8C58" w14:textId="77777777" w:rsidR="00987BC8" w:rsidRDefault="00987BC8" w:rsidP="0025090D">
      <w:pPr>
        <w:pStyle w:val="Textpoznpodarou"/>
        <w:jc w:val="both"/>
      </w:pPr>
      <w:r>
        <w:rPr>
          <w:rStyle w:val="Znakapoznpodarou"/>
        </w:rPr>
        <w:footnoteRef/>
      </w:r>
      <w:r>
        <w:t xml:space="preserve"> Vozidlo umožňující přepravu osob s omezenou schopností pohybu a orientace (vazba na Nařízení vlády č. 63/2011 Sb.). Tato vozidla musí být označena mezinárodním symbolem přístupnosti.</w:t>
      </w:r>
    </w:p>
  </w:footnote>
  <w:footnote w:id="3">
    <w:p w14:paraId="0B7245B6" w14:textId="590A0EE7" w:rsidR="00987BC8" w:rsidRDefault="00987BC8">
      <w:pPr>
        <w:pStyle w:val="Textpoznpodarou"/>
      </w:pPr>
      <w:r>
        <w:rPr>
          <w:rStyle w:val="Znakapoznpodarou"/>
        </w:rPr>
        <w:footnoteRef/>
      </w:r>
      <w:r>
        <w:t xml:space="preserve"> Standardní provedení vozidel se týká pouze starších vozidel uvedených do systému IDS VDV</w:t>
      </w:r>
    </w:p>
  </w:footnote>
  <w:footnote w:id="4">
    <w:p w14:paraId="0A502B6A" w14:textId="0D156419" w:rsidR="00987BC8" w:rsidRDefault="00987BC8">
      <w:pPr>
        <w:pStyle w:val="Textpoznpodarou"/>
      </w:pPr>
      <w:r w:rsidRPr="007339C5">
        <w:rPr>
          <w:rStyle w:val="Znakapoznpodarou"/>
        </w:rPr>
        <w:footnoteRef/>
      </w:r>
      <w:r w:rsidRPr="007339C5">
        <w:t xml:space="preserve"> Neplatí pro záložní vozidla při vstupu do systému </w:t>
      </w:r>
      <w:r>
        <w:t xml:space="preserve">IDS </w:t>
      </w:r>
      <w:r w:rsidRPr="007339C5">
        <w:t>VDV</w:t>
      </w:r>
    </w:p>
  </w:footnote>
  <w:footnote w:id="5">
    <w:p w14:paraId="7EB45ECC" w14:textId="77777777" w:rsidR="00987BC8" w:rsidRDefault="00987BC8" w:rsidP="00FA4C03">
      <w:pPr>
        <w:pStyle w:val="Textpoznpodarou"/>
      </w:pPr>
      <w:r>
        <w:rPr>
          <w:rStyle w:val="Znakapoznpodarou"/>
        </w:rPr>
        <w:footnoteRef/>
      </w:r>
      <w:r>
        <w:t xml:space="preserve"> Nová i starší.</w:t>
      </w:r>
    </w:p>
  </w:footnote>
  <w:footnote w:id="6">
    <w:p w14:paraId="54AA12E3" w14:textId="77777777" w:rsidR="00987BC8" w:rsidRDefault="00987BC8" w:rsidP="00F0212A">
      <w:pPr>
        <w:pStyle w:val="Textpoznpodarou"/>
      </w:pPr>
      <w:r>
        <w:rPr>
          <w:rStyle w:val="Znakapoznpodarou"/>
        </w:rPr>
        <w:footnoteRef/>
      </w:r>
      <w:r>
        <w:t xml:space="preserve"> Určených pro nástup a výstup s jízdním kolem.</w:t>
      </w:r>
    </w:p>
  </w:footnote>
  <w:footnote w:id="7">
    <w:p w14:paraId="1BA37186" w14:textId="77777777" w:rsidR="00987BC8" w:rsidRDefault="00987BC8" w:rsidP="00F0212A">
      <w:pPr>
        <w:pStyle w:val="Textpoznpodarou"/>
      </w:pPr>
      <w:r>
        <w:rPr>
          <w:rStyle w:val="Znakapoznpodarou"/>
        </w:rPr>
        <w:footnoteRef/>
      </w:r>
      <w:r>
        <w:t xml:space="preserve"> Nová i starší.</w:t>
      </w:r>
    </w:p>
  </w:footnote>
  <w:footnote w:id="8">
    <w:p w14:paraId="3FCFBE10" w14:textId="77777777" w:rsidR="00987BC8" w:rsidRDefault="00987BC8" w:rsidP="00F71280">
      <w:pPr>
        <w:pStyle w:val="Textpoznpodarou"/>
      </w:pPr>
      <w:r>
        <w:rPr>
          <w:rStyle w:val="Znakapoznpodarou"/>
        </w:rPr>
        <w:footnoteRef/>
      </w:r>
      <w:r>
        <w:t xml:space="preserve"> Ve směru jízdy vozidla.</w:t>
      </w:r>
    </w:p>
  </w:footnote>
  <w:footnote w:id="9">
    <w:p w14:paraId="20BDB714" w14:textId="77777777" w:rsidR="00987BC8" w:rsidRDefault="00987BC8" w:rsidP="00C54FA2">
      <w:pPr>
        <w:pStyle w:val="Textpoznpodarou"/>
      </w:pPr>
      <w:r>
        <w:rPr>
          <w:rStyle w:val="Znakapoznpodarou"/>
        </w:rPr>
        <w:footnoteRef/>
      </w:r>
      <w:r>
        <w:t xml:space="preserve"> Vozidla, která vstupují do systému jako starší v době zahájení plnění závazku veřejné služby příslušné obsluhované oblasti.</w:t>
      </w:r>
    </w:p>
  </w:footnote>
  <w:footnote w:id="10">
    <w:p w14:paraId="6CD7B73A" w14:textId="4910459B" w:rsidR="00987BC8" w:rsidRDefault="00987BC8">
      <w:pPr>
        <w:pStyle w:val="Textpoznpodarou"/>
      </w:pPr>
      <w:r>
        <w:rPr>
          <w:rStyle w:val="Znakapoznpodarou"/>
        </w:rPr>
        <w:footnoteRef/>
      </w:r>
      <w:r>
        <w:t xml:space="preserve"> Grafický manuál VDV je přílohou č. 1 TPS IDS VDV</w:t>
      </w:r>
    </w:p>
  </w:footnote>
  <w:footnote w:id="11">
    <w:p w14:paraId="5D1D0610" w14:textId="294F5125" w:rsidR="00987BC8" w:rsidRDefault="00987BC8">
      <w:pPr>
        <w:pStyle w:val="Textpoznpodarou"/>
      </w:pPr>
      <w:r>
        <w:rPr>
          <w:rStyle w:val="Znakapoznpodarou"/>
        </w:rPr>
        <w:footnoteRef/>
      </w:r>
      <w:r>
        <w:t xml:space="preserve"> Grafický manuál je přílohou č. 1 TPS IDS VDV</w:t>
      </w:r>
    </w:p>
  </w:footnote>
  <w:footnote w:id="12">
    <w:p w14:paraId="07E5B370" w14:textId="7BD45596" w:rsidR="00987BC8" w:rsidRDefault="00987BC8">
      <w:pPr>
        <w:pStyle w:val="Textpoznpodarou"/>
      </w:pPr>
      <w:r>
        <w:rPr>
          <w:rStyle w:val="Znakapoznpodarou"/>
        </w:rPr>
        <w:footnoteRef/>
      </w:r>
      <w:r>
        <w:t xml:space="preserve"> Dále specifikováno v odstavci 3.2 TPS IDS VDV a v Grafickém manuálu IDS VDV</w:t>
      </w:r>
    </w:p>
  </w:footnote>
  <w:footnote w:id="13">
    <w:p w14:paraId="495212BC" w14:textId="2ED6985D" w:rsidR="00987BC8" w:rsidRDefault="00987BC8" w:rsidP="00267E3D">
      <w:pPr>
        <w:pStyle w:val="Textpoznpodarou"/>
      </w:pPr>
      <w:r>
        <w:rPr>
          <w:rStyle w:val="Znakapoznpodarou"/>
        </w:rPr>
        <w:footnoteRef/>
      </w:r>
      <w:r>
        <w:t xml:space="preserve"> Samostatný dokument.</w:t>
      </w:r>
    </w:p>
  </w:footnote>
  <w:footnote w:id="14">
    <w:p w14:paraId="29773F48" w14:textId="7738E3C5" w:rsidR="00987BC8" w:rsidRDefault="00987BC8" w:rsidP="00267E3D">
      <w:pPr>
        <w:pStyle w:val="Textpoznpodarou"/>
      </w:pPr>
      <w:r>
        <w:rPr>
          <w:rStyle w:val="Znakapoznpodarou"/>
        </w:rPr>
        <w:footnoteRef/>
      </w:r>
      <w:r>
        <w:t xml:space="preserve"> Ve smyslu zákona č. 111/1994 Sb., § 18 odst. 1 písm. e).</w:t>
      </w:r>
    </w:p>
  </w:footnote>
  <w:footnote w:id="15">
    <w:p w14:paraId="5EC37383" w14:textId="77777777" w:rsidR="00987BC8" w:rsidRDefault="00987BC8" w:rsidP="00267E3D">
      <w:pPr>
        <w:pStyle w:val="Textpoznpodarou"/>
      </w:pPr>
      <w:r>
        <w:rPr>
          <w:rStyle w:val="Znakapoznpodarou"/>
        </w:rPr>
        <w:footnoteRef/>
      </w:r>
      <w:r>
        <w:t xml:space="preserve"> Stanoveno ve směru jízdy vozidla.</w:t>
      </w:r>
    </w:p>
  </w:footnote>
  <w:footnote w:id="16">
    <w:p w14:paraId="24D5365A" w14:textId="6B623931" w:rsidR="00987BC8" w:rsidRDefault="00987BC8"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Integrovaného dopravního systému Veřejná doprava Vysočiny.</w:t>
      </w:r>
    </w:p>
  </w:footnote>
  <w:footnote w:id="17">
    <w:p w14:paraId="6E187A80" w14:textId="34AD7677" w:rsidR="00987BC8" w:rsidRDefault="00987BC8">
      <w:pPr>
        <w:pStyle w:val="Textpoznpodarou"/>
      </w:pPr>
      <w:r>
        <w:rPr>
          <w:rStyle w:val="Znakapoznpodarou"/>
        </w:rPr>
        <w:footnoteRef/>
      </w:r>
      <w:r>
        <w:t xml:space="preserve"> Všechny hodnoty se vztahují k datu první registrace daného vozidla.</w:t>
      </w:r>
    </w:p>
  </w:footnote>
  <w:footnote w:id="18">
    <w:p w14:paraId="785E67CD" w14:textId="77777777" w:rsidR="00987BC8" w:rsidRDefault="00987BC8" w:rsidP="00D82402">
      <w:pPr>
        <w:pStyle w:val="Textpoznpodarou"/>
      </w:pPr>
      <w:r>
        <w:rPr>
          <w:rStyle w:val="Znakapoznpodarou"/>
        </w:rPr>
        <w:footnoteRef/>
      </w:r>
      <w:r>
        <w:t xml:space="preserve"> V podobě, kterou dodá objednatel.</w:t>
      </w:r>
    </w:p>
  </w:footnote>
  <w:footnote w:id="19">
    <w:p w14:paraId="58C123F9" w14:textId="77777777" w:rsidR="00987BC8" w:rsidRDefault="00987BC8" w:rsidP="00D82402">
      <w:pPr>
        <w:pStyle w:val="Textpoznpodarou"/>
      </w:pPr>
      <w:r>
        <w:rPr>
          <w:rStyle w:val="Znakapoznpodarou"/>
        </w:rPr>
        <w:footnoteRef/>
      </w:r>
      <w:r>
        <w:t xml:space="preserve"> Tabulka standardizovaných rozměrů i vzhledu.</w:t>
      </w:r>
    </w:p>
  </w:footnote>
  <w:footnote w:id="20">
    <w:p w14:paraId="048DF515" w14:textId="00E56073" w:rsidR="00987BC8" w:rsidRDefault="00987BC8" w:rsidP="00D82402">
      <w:pPr>
        <w:pStyle w:val="Textpoznpodarou"/>
      </w:pPr>
      <w:r>
        <w:rPr>
          <w:rStyle w:val="Znakapoznpodarou"/>
        </w:rPr>
        <w:footnoteRef/>
      </w:r>
      <w:r>
        <w:t xml:space="preserve"> Grafický manuál IDS VDV je přílohou č. 1 TPS IDS VDV.</w:t>
      </w:r>
    </w:p>
  </w:footnote>
  <w:footnote w:id="21">
    <w:p w14:paraId="74E0C0AE" w14:textId="77777777" w:rsidR="00987BC8" w:rsidRDefault="00987BC8" w:rsidP="00D82402">
      <w:pPr>
        <w:pStyle w:val="Textpoznpodarou"/>
      </w:pPr>
      <w:r>
        <w:rPr>
          <w:rStyle w:val="Znakapoznpodarou"/>
        </w:rPr>
        <w:footnoteRef/>
      </w:r>
      <w:r>
        <w:t xml:space="preserve"> VLD a MHD.</w:t>
      </w:r>
    </w:p>
  </w:footnote>
  <w:footnote w:id="22">
    <w:p w14:paraId="6D4CB79D" w14:textId="371E1B4C" w:rsidR="00987BC8" w:rsidRDefault="00987BC8" w:rsidP="00D82402">
      <w:pPr>
        <w:pStyle w:val="Textpoznpodarou"/>
      </w:pPr>
      <w:r>
        <w:rPr>
          <w:rStyle w:val="Znakapoznpodarou"/>
        </w:rPr>
        <w:footnoteRef/>
      </w:r>
      <w:r>
        <w:t xml:space="preserve"> Grafický manuál VDV je přílohou č. 1 TPS VDV.</w:t>
      </w:r>
    </w:p>
  </w:footnote>
  <w:footnote w:id="23">
    <w:p w14:paraId="332CEB29" w14:textId="77777777" w:rsidR="00987BC8" w:rsidRDefault="00987BC8" w:rsidP="00D82402">
      <w:pPr>
        <w:pStyle w:val="Textpoznpodarou"/>
      </w:pPr>
      <w:r>
        <w:rPr>
          <w:rStyle w:val="Znakapoznpodarou"/>
        </w:rPr>
        <w:footnoteRef/>
      </w:r>
      <w:r>
        <w:t xml:space="preserve"> Např. v případě zrušení zastávky, či vybudování nové v průběhu trvání kontraktu.</w:t>
      </w:r>
    </w:p>
  </w:footnote>
  <w:footnote w:id="24">
    <w:p w14:paraId="4BB70894" w14:textId="77777777" w:rsidR="00987BC8" w:rsidRDefault="00987BC8" w:rsidP="005F60CE">
      <w:pPr>
        <w:pStyle w:val="Textpoznpodarou"/>
      </w:pPr>
      <w:r>
        <w:rPr>
          <w:rStyle w:val="Znakapoznpodarou"/>
        </w:rPr>
        <w:footnoteRef/>
      </w:r>
      <w:r>
        <w:t xml:space="preserve"> Vyhláška o jízdních řádech veřejné linkové dopravy.</w:t>
      </w:r>
    </w:p>
  </w:footnote>
  <w:footnote w:id="25">
    <w:p w14:paraId="464F5EC9" w14:textId="422BE693" w:rsidR="00987BC8" w:rsidRDefault="00987BC8" w:rsidP="00EA7200">
      <w:pPr>
        <w:pStyle w:val="Textpoznpodarou"/>
      </w:pPr>
      <w:r>
        <w:rPr>
          <w:rStyle w:val="Znakapoznpodarou"/>
        </w:rPr>
        <w:footnoteRef/>
      </w:r>
      <w:r>
        <w:t xml:space="preserve"> </w:t>
      </w:r>
      <w:r w:rsidRPr="0094424D">
        <w:t xml:space="preserve">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w:t>
      </w:r>
      <w:r>
        <w:t xml:space="preserve">IDS </w:t>
      </w:r>
      <w:r w:rsidRPr="0094424D">
        <w:t>VDV.</w:t>
      </w:r>
    </w:p>
  </w:footnote>
  <w:footnote w:id="26">
    <w:p w14:paraId="6DF427EC" w14:textId="77777777" w:rsidR="00987BC8" w:rsidRDefault="00987BC8" w:rsidP="00EA7200">
      <w:pPr>
        <w:pStyle w:val="Textpoznpodarou"/>
      </w:pPr>
      <w:r>
        <w:rPr>
          <w:rStyle w:val="Znakapoznpodarou"/>
        </w:rPr>
        <w:footnoteRef/>
      </w:r>
      <w:r>
        <w:t xml:space="preserve"> Například porucha, nehoda, která znemožňuje pokračování dalšího výkonu vozidla.</w:t>
      </w:r>
    </w:p>
  </w:footnote>
  <w:footnote w:id="27">
    <w:p w14:paraId="4AAC7FF2" w14:textId="53EC50EB" w:rsidR="00987BC8" w:rsidRDefault="00987BC8" w:rsidP="00EA7200">
      <w:pPr>
        <w:pStyle w:val="Textpoznpodarou"/>
      </w:pPr>
      <w:r>
        <w:rPr>
          <w:rStyle w:val="Znakapoznpodarou"/>
        </w:rPr>
        <w:footnoteRef/>
      </w:r>
      <w:r>
        <w:t xml:space="preserve"> </w:t>
      </w:r>
      <w:r w:rsidRPr="002A03E0">
        <w:t xml:space="preserve">Viz též </w:t>
      </w:r>
      <w:r>
        <w:t>7.</w:t>
      </w:r>
      <w:r w:rsidRPr="002A03E0">
        <w:t>6.2 (Operativní záloha).</w:t>
      </w:r>
    </w:p>
  </w:footnote>
  <w:footnote w:id="28">
    <w:p w14:paraId="56B54074" w14:textId="77777777" w:rsidR="00987BC8" w:rsidRDefault="00987BC8" w:rsidP="00EA7200">
      <w:pPr>
        <w:pStyle w:val="Textpoznpodarou"/>
      </w:pPr>
      <w:r>
        <w:rPr>
          <w:rStyle w:val="Znakapoznpodarou"/>
        </w:rPr>
        <w:footnoteRef/>
      </w:r>
      <w:r>
        <w:t xml:space="preserve"> Posily.</w:t>
      </w:r>
    </w:p>
  </w:footnote>
  <w:footnote w:id="29">
    <w:p w14:paraId="3D5F7A5B" w14:textId="77777777" w:rsidR="00987BC8" w:rsidRDefault="00987BC8" w:rsidP="00494712">
      <w:pPr>
        <w:pStyle w:val="Textpoznpodarou"/>
      </w:pPr>
      <w:r>
        <w:rPr>
          <w:rStyle w:val="Znakapoznpodarou"/>
        </w:rPr>
        <w:footnoteRef/>
      </w:r>
      <w:r>
        <w:t xml:space="preserve"> Příslušné regionální oblasti – krajský objednatel</w:t>
      </w:r>
    </w:p>
  </w:footnote>
  <w:footnote w:id="30">
    <w:p w14:paraId="12E5C8AF" w14:textId="0AD8F078" w:rsidR="00987BC8" w:rsidRDefault="00987BC8" w:rsidP="00494712">
      <w:pPr>
        <w:pStyle w:val="Textpoznpodarou"/>
      </w:pPr>
      <w:r>
        <w:rPr>
          <w:rStyle w:val="Znakapoznpodarou"/>
        </w:rPr>
        <w:footnoteRef/>
      </w:r>
      <w:r>
        <w:t xml:space="preserve"> V souladu s článkem </w:t>
      </w:r>
      <w:r>
        <w:fldChar w:fldCharType="begin"/>
      </w:r>
      <w:r>
        <w:instrText xml:space="preserve"> REF _Ref61249500 \r \h </w:instrText>
      </w:r>
      <w:r>
        <w:fldChar w:fldCharType="separate"/>
      </w:r>
      <w:r>
        <w:t>4.2</w:t>
      </w:r>
      <w:r>
        <w:fldChar w:fldCharType="end"/>
      </w:r>
    </w:p>
  </w:footnote>
  <w:footnote w:id="31">
    <w:p w14:paraId="145089F7" w14:textId="03EA0825" w:rsidR="00987BC8" w:rsidRDefault="00987BC8" w:rsidP="00494712">
      <w:pPr>
        <w:pStyle w:val="Textpoznpodarou"/>
      </w:pPr>
      <w:r>
        <w:rPr>
          <w:rStyle w:val="Znakapoznpodarou"/>
        </w:rPr>
        <w:footnoteRef/>
      </w:r>
      <w:r>
        <w:t xml:space="preserve"> </w:t>
      </w:r>
      <w:r w:rsidRPr="0094424D">
        <w:t xml:space="preserve">„Garance návazností </w:t>
      </w:r>
      <w:r>
        <w:t xml:space="preserve">IDS </w:t>
      </w:r>
      <w:r w:rsidRPr="0094424D">
        <w:t>VDV“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F270530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9ED3E5A"/>
    <w:multiLevelType w:val="hybridMultilevel"/>
    <w:tmpl w:val="763EBD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8"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0E0E7B"/>
    <w:multiLevelType w:val="hybridMultilevel"/>
    <w:tmpl w:val="6090E466"/>
    <w:lvl w:ilvl="0" w:tplc="04050001">
      <w:start w:val="1"/>
      <w:numFmt w:val="bullet"/>
      <w:lvlText w:val=""/>
      <w:lvlJc w:val="left"/>
      <w:pPr>
        <w:ind w:left="765" w:hanging="360"/>
      </w:pPr>
      <w:rPr>
        <w:rFonts w:ascii="Symbol" w:hAnsi="Symbol" w:hint="default"/>
      </w:rPr>
    </w:lvl>
    <w:lvl w:ilvl="1" w:tplc="04050003">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8"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2"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6"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8"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9"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1"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06191074">
    <w:abstractNumId w:val="2"/>
  </w:num>
  <w:num w:numId="2" w16cid:durableId="1707874818">
    <w:abstractNumId w:val="3"/>
  </w:num>
  <w:num w:numId="3" w16cid:durableId="1899239108">
    <w:abstractNumId w:val="12"/>
  </w:num>
  <w:num w:numId="4" w16cid:durableId="1657296146">
    <w:abstractNumId w:val="7"/>
  </w:num>
  <w:num w:numId="5" w16cid:durableId="1838422245">
    <w:abstractNumId w:val="23"/>
  </w:num>
  <w:num w:numId="6" w16cid:durableId="466434661">
    <w:abstractNumId w:val="4"/>
  </w:num>
  <w:num w:numId="7" w16cid:durableId="1155337031">
    <w:abstractNumId w:val="8"/>
  </w:num>
  <w:num w:numId="8" w16cid:durableId="1751657341">
    <w:abstractNumId w:val="27"/>
  </w:num>
  <w:num w:numId="9" w16cid:durableId="106240595">
    <w:abstractNumId w:val="22"/>
  </w:num>
  <w:num w:numId="10" w16cid:durableId="165943590">
    <w:abstractNumId w:val="31"/>
  </w:num>
  <w:num w:numId="11" w16cid:durableId="1104694157">
    <w:abstractNumId w:val="16"/>
  </w:num>
  <w:num w:numId="12" w16cid:durableId="503589394">
    <w:abstractNumId w:val="0"/>
  </w:num>
  <w:num w:numId="13" w16cid:durableId="744036630">
    <w:abstractNumId w:val="11"/>
  </w:num>
  <w:num w:numId="14" w16cid:durableId="1650592130">
    <w:abstractNumId w:val="10"/>
  </w:num>
  <w:num w:numId="15" w16cid:durableId="83037080">
    <w:abstractNumId w:val="19"/>
  </w:num>
  <w:num w:numId="16" w16cid:durableId="1843280659">
    <w:abstractNumId w:val="5"/>
  </w:num>
  <w:num w:numId="17" w16cid:durableId="1084373186">
    <w:abstractNumId w:val="30"/>
  </w:num>
  <w:num w:numId="18" w16cid:durableId="550768619">
    <w:abstractNumId w:val="13"/>
  </w:num>
  <w:num w:numId="19" w16cid:durableId="238515019">
    <w:abstractNumId w:val="1"/>
  </w:num>
  <w:num w:numId="20" w16cid:durableId="1144813165">
    <w:abstractNumId w:val="14"/>
  </w:num>
  <w:num w:numId="21" w16cid:durableId="61418117">
    <w:abstractNumId w:val="26"/>
  </w:num>
  <w:num w:numId="22" w16cid:durableId="2080907618">
    <w:abstractNumId w:val="24"/>
  </w:num>
  <w:num w:numId="23" w16cid:durableId="158349701">
    <w:abstractNumId w:val="28"/>
  </w:num>
  <w:num w:numId="24" w16cid:durableId="414060048">
    <w:abstractNumId w:val="25"/>
  </w:num>
  <w:num w:numId="25" w16cid:durableId="808398013">
    <w:abstractNumId w:val="9"/>
  </w:num>
  <w:num w:numId="26" w16cid:durableId="1599482796">
    <w:abstractNumId w:val="15"/>
  </w:num>
  <w:num w:numId="27" w16cid:durableId="1369145077">
    <w:abstractNumId w:val="21"/>
  </w:num>
  <w:num w:numId="28" w16cid:durableId="838469364">
    <w:abstractNumId w:val="18"/>
  </w:num>
  <w:num w:numId="29" w16cid:durableId="246159466">
    <w:abstractNumId w:val="20"/>
  </w:num>
  <w:num w:numId="30" w16cid:durableId="1012222140">
    <w:abstractNumId w:val="29"/>
  </w:num>
  <w:num w:numId="31" w16cid:durableId="1107237300">
    <w:abstractNumId w:val="6"/>
  </w:num>
  <w:num w:numId="32" w16cid:durableId="476991417">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ěmec Lukáš Bc.">
    <w15:presenceInfo w15:providerId="AD" w15:userId="S-1-5-21-2911291989-1281936650-3888358911-294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059E"/>
    <w:rsid w:val="0000183D"/>
    <w:rsid w:val="00001D85"/>
    <w:rsid w:val="00002E2B"/>
    <w:rsid w:val="00003163"/>
    <w:rsid w:val="00003D7E"/>
    <w:rsid w:val="00004F48"/>
    <w:rsid w:val="00006E64"/>
    <w:rsid w:val="000106F9"/>
    <w:rsid w:val="00020D1E"/>
    <w:rsid w:val="00021AD2"/>
    <w:rsid w:val="00030D11"/>
    <w:rsid w:val="000315F6"/>
    <w:rsid w:val="000318C1"/>
    <w:rsid w:val="000347D1"/>
    <w:rsid w:val="00035DD7"/>
    <w:rsid w:val="0003705E"/>
    <w:rsid w:val="00042E87"/>
    <w:rsid w:val="000717AE"/>
    <w:rsid w:val="00071C3A"/>
    <w:rsid w:val="00073B76"/>
    <w:rsid w:val="000742AF"/>
    <w:rsid w:val="00074D8D"/>
    <w:rsid w:val="00087445"/>
    <w:rsid w:val="00087859"/>
    <w:rsid w:val="00087CC6"/>
    <w:rsid w:val="000907BC"/>
    <w:rsid w:val="00093732"/>
    <w:rsid w:val="000977CD"/>
    <w:rsid w:val="000A039C"/>
    <w:rsid w:val="000A25BA"/>
    <w:rsid w:val="000A304B"/>
    <w:rsid w:val="000A3D40"/>
    <w:rsid w:val="000A4847"/>
    <w:rsid w:val="000B4743"/>
    <w:rsid w:val="000C17E2"/>
    <w:rsid w:val="000C54CD"/>
    <w:rsid w:val="000D423C"/>
    <w:rsid w:val="000D7147"/>
    <w:rsid w:val="000E02C3"/>
    <w:rsid w:val="000E0F97"/>
    <w:rsid w:val="000E14F3"/>
    <w:rsid w:val="000E4D96"/>
    <w:rsid w:val="000E6352"/>
    <w:rsid w:val="000E69CF"/>
    <w:rsid w:val="000F0502"/>
    <w:rsid w:val="000F0CEA"/>
    <w:rsid w:val="000F0EB8"/>
    <w:rsid w:val="000F12C5"/>
    <w:rsid w:val="0010340B"/>
    <w:rsid w:val="001062FC"/>
    <w:rsid w:val="001076FA"/>
    <w:rsid w:val="00110B8A"/>
    <w:rsid w:val="00114E2F"/>
    <w:rsid w:val="00114E51"/>
    <w:rsid w:val="00116F45"/>
    <w:rsid w:val="00122EFA"/>
    <w:rsid w:val="00135A8E"/>
    <w:rsid w:val="00144030"/>
    <w:rsid w:val="001469AE"/>
    <w:rsid w:val="0015142D"/>
    <w:rsid w:val="0015593B"/>
    <w:rsid w:val="00156C2F"/>
    <w:rsid w:val="001620FE"/>
    <w:rsid w:val="00164B77"/>
    <w:rsid w:val="00170FC9"/>
    <w:rsid w:val="00176969"/>
    <w:rsid w:val="0018054C"/>
    <w:rsid w:val="00181099"/>
    <w:rsid w:val="0018180D"/>
    <w:rsid w:val="001818F7"/>
    <w:rsid w:val="00185009"/>
    <w:rsid w:val="00191CC2"/>
    <w:rsid w:val="00194F92"/>
    <w:rsid w:val="00196597"/>
    <w:rsid w:val="001A1BD7"/>
    <w:rsid w:val="001A45D3"/>
    <w:rsid w:val="001A5DBF"/>
    <w:rsid w:val="001A6743"/>
    <w:rsid w:val="001B4017"/>
    <w:rsid w:val="001B4052"/>
    <w:rsid w:val="001B629C"/>
    <w:rsid w:val="001C0107"/>
    <w:rsid w:val="001C0541"/>
    <w:rsid w:val="001C4355"/>
    <w:rsid w:val="001C4F36"/>
    <w:rsid w:val="001D0372"/>
    <w:rsid w:val="001D7983"/>
    <w:rsid w:val="001E198C"/>
    <w:rsid w:val="001E69C6"/>
    <w:rsid w:val="001E6ED8"/>
    <w:rsid w:val="001F18E5"/>
    <w:rsid w:val="001F3B29"/>
    <w:rsid w:val="001F5B39"/>
    <w:rsid w:val="00200DB5"/>
    <w:rsid w:val="00201847"/>
    <w:rsid w:val="0020266E"/>
    <w:rsid w:val="00203A39"/>
    <w:rsid w:val="00207961"/>
    <w:rsid w:val="002129B0"/>
    <w:rsid w:val="00215202"/>
    <w:rsid w:val="002171A5"/>
    <w:rsid w:val="002172A7"/>
    <w:rsid w:val="00221AC8"/>
    <w:rsid w:val="0022277F"/>
    <w:rsid w:val="00224C5B"/>
    <w:rsid w:val="00231FF9"/>
    <w:rsid w:val="0023277E"/>
    <w:rsid w:val="00233518"/>
    <w:rsid w:val="00234785"/>
    <w:rsid w:val="00236958"/>
    <w:rsid w:val="00236ACF"/>
    <w:rsid w:val="00236D88"/>
    <w:rsid w:val="00242146"/>
    <w:rsid w:val="00245D1E"/>
    <w:rsid w:val="00246EEF"/>
    <w:rsid w:val="002502E2"/>
    <w:rsid w:val="0025090D"/>
    <w:rsid w:val="00252B18"/>
    <w:rsid w:val="0025411E"/>
    <w:rsid w:val="00254730"/>
    <w:rsid w:val="00260DB2"/>
    <w:rsid w:val="0026617F"/>
    <w:rsid w:val="00267E3D"/>
    <w:rsid w:val="00267F5A"/>
    <w:rsid w:val="002708E9"/>
    <w:rsid w:val="00271C65"/>
    <w:rsid w:val="00274756"/>
    <w:rsid w:val="002751B4"/>
    <w:rsid w:val="00277BD3"/>
    <w:rsid w:val="00280A06"/>
    <w:rsid w:val="00280DC6"/>
    <w:rsid w:val="00297E06"/>
    <w:rsid w:val="002A03E0"/>
    <w:rsid w:val="002A0FB8"/>
    <w:rsid w:val="002A2B9C"/>
    <w:rsid w:val="002A671C"/>
    <w:rsid w:val="002B0299"/>
    <w:rsid w:val="002B095A"/>
    <w:rsid w:val="002B3352"/>
    <w:rsid w:val="002B5904"/>
    <w:rsid w:val="002B644C"/>
    <w:rsid w:val="002B7E35"/>
    <w:rsid w:val="002C17FC"/>
    <w:rsid w:val="002C2EA4"/>
    <w:rsid w:val="002D08A8"/>
    <w:rsid w:val="002D3238"/>
    <w:rsid w:val="002D36C8"/>
    <w:rsid w:val="002D5B01"/>
    <w:rsid w:val="002E1628"/>
    <w:rsid w:val="002E1AC9"/>
    <w:rsid w:val="002E1C3B"/>
    <w:rsid w:val="002E29C9"/>
    <w:rsid w:val="002E4CA4"/>
    <w:rsid w:val="002E54DD"/>
    <w:rsid w:val="002F1851"/>
    <w:rsid w:val="002F53F8"/>
    <w:rsid w:val="002F5F06"/>
    <w:rsid w:val="002F7046"/>
    <w:rsid w:val="00301C2B"/>
    <w:rsid w:val="00301D48"/>
    <w:rsid w:val="00304D7A"/>
    <w:rsid w:val="00306921"/>
    <w:rsid w:val="003145B5"/>
    <w:rsid w:val="00314854"/>
    <w:rsid w:val="00317B48"/>
    <w:rsid w:val="0032535A"/>
    <w:rsid w:val="00325B6B"/>
    <w:rsid w:val="00331140"/>
    <w:rsid w:val="0033126C"/>
    <w:rsid w:val="00332B07"/>
    <w:rsid w:val="003339DC"/>
    <w:rsid w:val="00333EE1"/>
    <w:rsid w:val="0033522D"/>
    <w:rsid w:val="003369AF"/>
    <w:rsid w:val="00343C78"/>
    <w:rsid w:val="00345C50"/>
    <w:rsid w:val="00346C16"/>
    <w:rsid w:val="0035068F"/>
    <w:rsid w:val="00351B88"/>
    <w:rsid w:val="003546B6"/>
    <w:rsid w:val="00361910"/>
    <w:rsid w:val="003628CD"/>
    <w:rsid w:val="00363713"/>
    <w:rsid w:val="003649AA"/>
    <w:rsid w:val="00364AA3"/>
    <w:rsid w:val="003654C8"/>
    <w:rsid w:val="0036586C"/>
    <w:rsid w:val="0037034E"/>
    <w:rsid w:val="00372283"/>
    <w:rsid w:val="00374096"/>
    <w:rsid w:val="00376877"/>
    <w:rsid w:val="00376A0B"/>
    <w:rsid w:val="00376C04"/>
    <w:rsid w:val="00383249"/>
    <w:rsid w:val="00383AAA"/>
    <w:rsid w:val="00385879"/>
    <w:rsid w:val="0038744D"/>
    <w:rsid w:val="00387630"/>
    <w:rsid w:val="00391396"/>
    <w:rsid w:val="0039269A"/>
    <w:rsid w:val="003A65E8"/>
    <w:rsid w:val="003A6D31"/>
    <w:rsid w:val="003A7641"/>
    <w:rsid w:val="003B3AA1"/>
    <w:rsid w:val="003B6252"/>
    <w:rsid w:val="003C0D49"/>
    <w:rsid w:val="003C2ADA"/>
    <w:rsid w:val="003C3FFA"/>
    <w:rsid w:val="003C5E5F"/>
    <w:rsid w:val="003C7614"/>
    <w:rsid w:val="003D2582"/>
    <w:rsid w:val="003D659E"/>
    <w:rsid w:val="003D7866"/>
    <w:rsid w:val="003E110C"/>
    <w:rsid w:val="003E4B28"/>
    <w:rsid w:val="003E6C21"/>
    <w:rsid w:val="003E7F33"/>
    <w:rsid w:val="003F2F96"/>
    <w:rsid w:val="003F3DF1"/>
    <w:rsid w:val="00400196"/>
    <w:rsid w:val="0040034A"/>
    <w:rsid w:val="00400A8A"/>
    <w:rsid w:val="00401B4A"/>
    <w:rsid w:val="004035DD"/>
    <w:rsid w:val="00414817"/>
    <w:rsid w:val="004171AB"/>
    <w:rsid w:val="00417CF3"/>
    <w:rsid w:val="00421CA8"/>
    <w:rsid w:val="00422482"/>
    <w:rsid w:val="004224A5"/>
    <w:rsid w:val="00427F6C"/>
    <w:rsid w:val="00433745"/>
    <w:rsid w:val="00434A4D"/>
    <w:rsid w:val="00434E47"/>
    <w:rsid w:val="0043657E"/>
    <w:rsid w:val="00436B44"/>
    <w:rsid w:val="00443198"/>
    <w:rsid w:val="004438C5"/>
    <w:rsid w:val="004550C0"/>
    <w:rsid w:val="00456A0D"/>
    <w:rsid w:val="00460D0A"/>
    <w:rsid w:val="00462167"/>
    <w:rsid w:val="00462397"/>
    <w:rsid w:val="004667C4"/>
    <w:rsid w:val="00467DCC"/>
    <w:rsid w:val="004730FB"/>
    <w:rsid w:val="00474089"/>
    <w:rsid w:val="0048053A"/>
    <w:rsid w:val="00482682"/>
    <w:rsid w:val="00487D90"/>
    <w:rsid w:val="00490BC2"/>
    <w:rsid w:val="00494712"/>
    <w:rsid w:val="00494997"/>
    <w:rsid w:val="0049644D"/>
    <w:rsid w:val="004A3366"/>
    <w:rsid w:val="004A583B"/>
    <w:rsid w:val="004B4ADE"/>
    <w:rsid w:val="004B6D3A"/>
    <w:rsid w:val="004C08E6"/>
    <w:rsid w:val="004C0DF1"/>
    <w:rsid w:val="004C1675"/>
    <w:rsid w:val="004C5800"/>
    <w:rsid w:val="004C5E4F"/>
    <w:rsid w:val="004C622B"/>
    <w:rsid w:val="004C65EA"/>
    <w:rsid w:val="004D1EC0"/>
    <w:rsid w:val="004D3544"/>
    <w:rsid w:val="004D5370"/>
    <w:rsid w:val="004D5E0B"/>
    <w:rsid w:val="004D7027"/>
    <w:rsid w:val="004E12BB"/>
    <w:rsid w:val="004F2E97"/>
    <w:rsid w:val="004F454B"/>
    <w:rsid w:val="00504C7E"/>
    <w:rsid w:val="00505C90"/>
    <w:rsid w:val="0051141A"/>
    <w:rsid w:val="00511EE0"/>
    <w:rsid w:val="00513631"/>
    <w:rsid w:val="0051368B"/>
    <w:rsid w:val="00513C53"/>
    <w:rsid w:val="005146A8"/>
    <w:rsid w:val="00515B7C"/>
    <w:rsid w:val="00523281"/>
    <w:rsid w:val="00523637"/>
    <w:rsid w:val="00525F34"/>
    <w:rsid w:val="005350A5"/>
    <w:rsid w:val="0053776E"/>
    <w:rsid w:val="00541C97"/>
    <w:rsid w:val="00545FF8"/>
    <w:rsid w:val="005514E6"/>
    <w:rsid w:val="00551B1B"/>
    <w:rsid w:val="005554BB"/>
    <w:rsid w:val="00560BB3"/>
    <w:rsid w:val="00562079"/>
    <w:rsid w:val="00563D7D"/>
    <w:rsid w:val="00565185"/>
    <w:rsid w:val="00567931"/>
    <w:rsid w:val="00567980"/>
    <w:rsid w:val="00567C09"/>
    <w:rsid w:val="00571280"/>
    <w:rsid w:val="00572EC3"/>
    <w:rsid w:val="005736C4"/>
    <w:rsid w:val="0057487F"/>
    <w:rsid w:val="0057698B"/>
    <w:rsid w:val="00580BBE"/>
    <w:rsid w:val="00582865"/>
    <w:rsid w:val="00591DB5"/>
    <w:rsid w:val="00593AFE"/>
    <w:rsid w:val="00593EF5"/>
    <w:rsid w:val="00594FF6"/>
    <w:rsid w:val="00596733"/>
    <w:rsid w:val="005968C9"/>
    <w:rsid w:val="005A71A2"/>
    <w:rsid w:val="005B4FF1"/>
    <w:rsid w:val="005B58A6"/>
    <w:rsid w:val="005B5BC2"/>
    <w:rsid w:val="005C1423"/>
    <w:rsid w:val="005C1BDC"/>
    <w:rsid w:val="005C6954"/>
    <w:rsid w:val="005C69F5"/>
    <w:rsid w:val="005C6FD7"/>
    <w:rsid w:val="005D31D8"/>
    <w:rsid w:val="005D31E0"/>
    <w:rsid w:val="005D76C5"/>
    <w:rsid w:val="005E112A"/>
    <w:rsid w:val="005E51EB"/>
    <w:rsid w:val="005F3823"/>
    <w:rsid w:val="005F60CE"/>
    <w:rsid w:val="0060009F"/>
    <w:rsid w:val="006016DC"/>
    <w:rsid w:val="00605234"/>
    <w:rsid w:val="0060665A"/>
    <w:rsid w:val="00607D1B"/>
    <w:rsid w:val="00611F86"/>
    <w:rsid w:val="0061266B"/>
    <w:rsid w:val="00620F2D"/>
    <w:rsid w:val="00625531"/>
    <w:rsid w:val="00626D07"/>
    <w:rsid w:val="00626D3F"/>
    <w:rsid w:val="00630F90"/>
    <w:rsid w:val="00636DEC"/>
    <w:rsid w:val="00641E0D"/>
    <w:rsid w:val="0064202A"/>
    <w:rsid w:val="0065203F"/>
    <w:rsid w:val="00653F2D"/>
    <w:rsid w:val="0065580D"/>
    <w:rsid w:val="006562D0"/>
    <w:rsid w:val="006664A6"/>
    <w:rsid w:val="00667870"/>
    <w:rsid w:val="00667B06"/>
    <w:rsid w:val="00667DB8"/>
    <w:rsid w:val="00670AE9"/>
    <w:rsid w:val="006710B2"/>
    <w:rsid w:val="00673E36"/>
    <w:rsid w:val="00677138"/>
    <w:rsid w:val="0067756A"/>
    <w:rsid w:val="00681646"/>
    <w:rsid w:val="006822F4"/>
    <w:rsid w:val="00683516"/>
    <w:rsid w:val="006852E0"/>
    <w:rsid w:val="00685AEB"/>
    <w:rsid w:val="00690194"/>
    <w:rsid w:val="0069683F"/>
    <w:rsid w:val="00696A78"/>
    <w:rsid w:val="0069799D"/>
    <w:rsid w:val="006A4D0D"/>
    <w:rsid w:val="006A61FE"/>
    <w:rsid w:val="006A7FBD"/>
    <w:rsid w:val="006C0D1D"/>
    <w:rsid w:val="006C184A"/>
    <w:rsid w:val="006C5830"/>
    <w:rsid w:val="006C72AD"/>
    <w:rsid w:val="006F1BA1"/>
    <w:rsid w:val="006F1BAE"/>
    <w:rsid w:val="006F28D1"/>
    <w:rsid w:val="00700947"/>
    <w:rsid w:val="00704344"/>
    <w:rsid w:val="00706EF5"/>
    <w:rsid w:val="00710052"/>
    <w:rsid w:val="007114E7"/>
    <w:rsid w:val="00711654"/>
    <w:rsid w:val="00713BC0"/>
    <w:rsid w:val="00715576"/>
    <w:rsid w:val="00717BFC"/>
    <w:rsid w:val="00722A3D"/>
    <w:rsid w:val="00724AE9"/>
    <w:rsid w:val="00724EDD"/>
    <w:rsid w:val="0072659C"/>
    <w:rsid w:val="0072744D"/>
    <w:rsid w:val="0073380B"/>
    <w:rsid w:val="007339B8"/>
    <w:rsid w:val="007339C5"/>
    <w:rsid w:val="00737AD1"/>
    <w:rsid w:val="00741110"/>
    <w:rsid w:val="00744D7D"/>
    <w:rsid w:val="00746AE0"/>
    <w:rsid w:val="00746EE4"/>
    <w:rsid w:val="00750605"/>
    <w:rsid w:val="00755432"/>
    <w:rsid w:val="00760838"/>
    <w:rsid w:val="007616FE"/>
    <w:rsid w:val="007656E4"/>
    <w:rsid w:val="00767EBD"/>
    <w:rsid w:val="007709C3"/>
    <w:rsid w:val="00770E56"/>
    <w:rsid w:val="007719D9"/>
    <w:rsid w:val="00773159"/>
    <w:rsid w:val="00780590"/>
    <w:rsid w:val="00780C35"/>
    <w:rsid w:val="0078476D"/>
    <w:rsid w:val="00787DB7"/>
    <w:rsid w:val="0079420A"/>
    <w:rsid w:val="00797C18"/>
    <w:rsid w:val="007A0DFD"/>
    <w:rsid w:val="007A1DF7"/>
    <w:rsid w:val="007A2A7C"/>
    <w:rsid w:val="007A5556"/>
    <w:rsid w:val="007B19DB"/>
    <w:rsid w:val="007B21F1"/>
    <w:rsid w:val="007B3C26"/>
    <w:rsid w:val="007B3F08"/>
    <w:rsid w:val="007B5379"/>
    <w:rsid w:val="007D2A00"/>
    <w:rsid w:val="007D46A8"/>
    <w:rsid w:val="007D69DD"/>
    <w:rsid w:val="007E1176"/>
    <w:rsid w:val="007E4AF5"/>
    <w:rsid w:val="007E4C78"/>
    <w:rsid w:val="007F0BB4"/>
    <w:rsid w:val="007F1330"/>
    <w:rsid w:val="007F41BF"/>
    <w:rsid w:val="007F54D6"/>
    <w:rsid w:val="007F7E04"/>
    <w:rsid w:val="008027C3"/>
    <w:rsid w:val="00802FEC"/>
    <w:rsid w:val="008058AA"/>
    <w:rsid w:val="00807073"/>
    <w:rsid w:val="00810A33"/>
    <w:rsid w:val="00810B84"/>
    <w:rsid w:val="00812A8F"/>
    <w:rsid w:val="00813D74"/>
    <w:rsid w:val="00816290"/>
    <w:rsid w:val="00826D38"/>
    <w:rsid w:val="00830C62"/>
    <w:rsid w:val="00833AC9"/>
    <w:rsid w:val="0083495A"/>
    <w:rsid w:val="00840279"/>
    <w:rsid w:val="00843ABE"/>
    <w:rsid w:val="00847785"/>
    <w:rsid w:val="00854363"/>
    <w:rsid w:val="0085639B"/>
    <w:rsid w:val="00860520"/>
    <w:rsid w:val="00861059"/>
    <w:rsid w:val="00862F1D"/>
    <w:rsid w:val="00865257"/>
    <w:rsid w:val="008720EB"/>
    <w:rsid w:val="00872828"/>
    <w:rsid w:val="0087394C"/>
    <w:rsid w:val="00873B9D"/>
    <w:rsid w:val="00874319"/>
    <w:rsid w:val="00876C48"/>
    <w:rsid w:val="00877C19"/>
    <w:rsid w:val="008809A0"/>
    <w:rsid w:val="00882418"/>
    <w:rsid w:val="0088428D"/>
    <w:rsid w:val="00891056"/>
    <w:rsid w:val="00895318"/>
    <w:rsid w:val="008A1D1D"/>
    <w:rsid w:val="008A2FB1"/>
    <w:rsid w:val="008A48DF"/>
    <w:rsid w:val="008A76B3"/>
    <w:rsid w:val="008B0737"/>
    <w:rsid w:val="008B27E1"/>
    <w:rsid w:val="008B50F9"/>
    <w:rsid w:val="008B513C"/>
    <w:rsid w:val="008B74B3"/>
    <w:rsid w:val="008C1BE6"/>
    <w:rsid w:val="008C22DA"/>
    <w:rsid w:val="008C27ED"/>
    <w:rsid w:val="008C2E77"/>
    <w:rsid w:val="008D06D1"/>
    <w:rsid w:val="008D3E17"/>
    <w:rsid w:val="008E635F"/>
    <w:rsid w:val="008E7C96"/>
    <w:rsid w:val="008F1819"/>
    <w:rsid w:val="008F31EB"/>
    <w:rsid w:val="008F4E2F"/>
    <w:rsid w:val="008F56D3"/>
    <w:rsid w:val="008F6D24"/>
    <w:rsid w:val="0090100C"/>
    <w:rsid w:val="00901FB5"/>
    <w:rsid w:val="00904537"/>
    <w:rsid w:val="009047ED"/>
    <w:rsid w:val="00906E14"/>
    <w:rsid w:val="00910DAD"/>
    <w:rsid w:val="00920E62"/>
    <w:rsid w:val="00922176"/>
    <w:rsid w:val="00924203"/>
    <w:rsid w:val="00926126"/>
    <w:rsid w:val="0093054F"/>
    <w:rsid w:val="00933DF2"/>
    <w:rsid w:val="0094424D"/>
    <w:rsid w:val="00944BDB"/>
    <w:rsid w:val="00945896"/>
    <w:rsid w:val="00946ABE"/>
    <w:rsid w:val="00947A82"/>
    <w:rsid w:val="00951933"/>
    <w:rsid w:val="0096507F"/>
    <w:rsid w:val="0096558F"/>
    <w:rsid w:val="00965621"/>
    <w:rsid w:val="00971710"/>
    <w:rsid w:val="009723FD"/>
    <w:rsid w:val="00975F19"/>
    <w:rsid w:val="00982CB5"/>
    <w:rsid w:val="00982FA8"/>
    <w:rsid w:val="0098316A"/>
    <w:rsid w:val="00987BC8"/>
    <w:rsid w:val="0099084D"/>
    <w:rsid w:val="00996843"/>
    <w:rsid w:val="009A3434"/>
    <w:rsid w:val="009A3873"/>
    <w:rsid w:val="009A5015"/>
    <w:rsid w:val="009A50DA"/>
    <w:rsid w:val="009A56A2"/>
    <w:rsid w:val="009A5DC8"/>
    <w:rsid w:val="009A63EE"/>
    <w:rsid w:val="009A7B89"/>
    <w:rsid w:val="009B3D51"/>
    <w:rsid w:val="009B7CF1"/>
    <w:rsid w:val="009C629A"/>
    <w:rsid w:val="009D6C03"/>
    <w:rsid w:val="009D770C"/>
    <w:rsid w:val="009E01A1"/>
    <w:rsid w:val="009E1818"/>
    <w:rsid w:val="009E2261"/>
    <w:rsid w:val="009E7327"/>
    <w:rsid w:val="009F313C"/>
    <w:rsid w:val="009F4786"/>
    <w:rsid w:val="00A02670"/>
    <w:rsid w:val="00A02D02"/>
    <w:rsid w:val="00A0346E"/>
    <w:rsid w:val="00A04991"/>
    <w:rsid w:val="00A072EA"/>
    <w:rsid w:val="00A10CC3"/>
    <w:rsid w:val="00A117FD"/>
    <w:rsid w:val="00A119BA"/>
    <w:rsid w:val="00A168F2"/>
    <w:rsid w:val="00A21279"/>
    <w:rsid w:val="00A22FB8"/>
    <w:rsid w:val="00A24AA5"/>
    <w:rsid w:val="00A30F65"/>
    <w:rsid w:val="00A34DDE"/>
    <w:rsid w:val="00A35458"/>
    <w:rsid w:val="00A366AA"/>
    <w:rsid w:val="00A36B19"/>
    <w:rsid w:val="00A425D5"/>
    <w:rsid w:val="00A437F8"/>
    <w:rsid w:val="00A50EA9"/>
    <w:rsid w:val="00A53982"/>
    <w:rsid w:val="00A53C1E"/>
    <w:rsid w:val="00A544B5"/>
    <w:rsid w:val="00A55478"/>
    <w:rsid w:val="00A561F1"/>
    <w:rsid w:val="00A60A2A"/>
    <w:rsid w:val="00A6130B"/>
    <w:rsid w:val="00A64C27"/>
    <w:rsid w:val="00A67414"/>
    <w:rsid w:val="00A67832"/>
    <w:rsid w:val="00A71C97"/>
    <w:rsid w:val="00A741EA"/>
    <w:rsid w:val="00A76881"/>
    <w:rsid w:val="00A913DC"/>
    <w:rsid w:val="00A94E79"/>
    <w:rsid w:val="00A97FA3"/>
    <w:rsid w:val="00AA3AC6"/>
    <w:rsid w:val="00AA4D55"/>
    <w:rsid w:val="00AA55CB"/>
    <w:rsid w:val="00AB3BF0"/>
    <w:rsid w:val="00AC0737"/>
    <w:rsid w:val="00AC470F"/>
    <w:rsid w:val="00AC5003"/>
    <w:rsid w:val="00AD0A11"/>
    <w:rsid w:val="00AD7657"/>
    <w:rsid w:val="00AE20BF"/>
    <w:rsid w:val="00AE7B05"/>
    <w:rsid w:val="00AF2F1E"/>
    <w:rsid w:val="00B00187"/>
    <w:rsid w:val="00B0458E"/>
    <w:rsid w:val="00B056E7"/>
    <w:rsid w:val="00B05BEC"/>
    <w:rsid w:val="00B14A0C"/>
    <w:rsid w:val="00B2145A"/>
    <w:rsid w:val="00B227DF"/>
    <w:rsid w:val="00B253B9"/>
    <w:rsid w:val="00B26C50"/>
    <w:rsid w:val="00B339C0"/>
    <w:rsid w:val="00B3671E"/>
    <w:rsid w:val="00B41FCB"/>
    <w:rsid w:val="00B45AE0"/>
    <w:rsid w:val="00B50088"/>
    <w:rsid w:val="00B52FB8"/>
    <w:rsid w:val="00B60080"/>
    <w:rsid w:val="00B60FBF"/>
    <w:rsid w:val="00B64709"/>
    <w:rsid w:val="00B65D0A"/>
    <w:rsid w:val="00B66BC6"/>
    <w:rsid w:val="00B717F0"/>
    <w:rsid w:val="00B72F7C"/>
    <w:rsid w:val="00B7346E"/>
    <w:rsid w:val="00B75A49"/>
    <w:rsid w:val="00B75BEF"/>
    <w:rsid w:val="00B7739F"/>
    <w:rsid w:val="00B803CD"/>
    <w:rsid w:val="00B807FE"/>
    <w:rsid w:val="00B80E2C"/>
    <w:rsid w:val="00B85023"/>
    <w:rsid w:val="00B91F93"/>
    <w:rsid w:val="00B93B97"/>
    <w:rsid w:val="00BB0BDE"/>
    <w:rsid w:val="00BB1599"/>
    <w:rsid w:val="00BB4DA5"/>
    <w:rsid w:val="00BC0289"/>
    <w:rsid w:val="00BC091D"/>
    <w:rsid w:val="00BC4AE7"/>
    <w:rsid w:val="00BC76A7"/>
    <w:rsid w:val="00BD08C8"/>
    <w:rsid w:val="00BD1F90"/>
    <w:rsid w:val="00BD20A7"/>
    <w:rsid w:val="00BD65F6"/>
    <w:rsid w:val="00BD6A90"/>
    <w:rsid w:val="00BE1ACC"/>
    <w:rsid w:val="00BE5755"/>
    <w:rsid w:val="00BE7F84"/>
    <w:rsid w:val="00BF0FA1"/>
    <w:rsid w:val="00BF17A7"/>
    <w:rsid w:val="00BF1887"/>
    <w:rsid w:val="00BF1BD7"/>
    <w:rsid w:val="00BF2915"/>
    <w:rsid w:val="00BF2C38"/>
    <w:rsid w:val="00BF43F0"/>
    <w:rsid w:val="00BF4635"/>
    <w:rsid w:val="00BF4F24"/>
    <w:rsid w:val="00BF51D8"/>
    <w:rsid w:val="00BF6F7B"/>
    <w:rsid w:val="00C0261F"/>
    <w:rsid w:val="00C0439A"/>
    <w:rsid w:val="00C04A3C"/>
    <w:rsid w:val="00C11480"/>
    <w:rsid w:val="00C12D7D"/>
    <w:rsid w:val="00C15634"/>
    <w:rsid w:val="00C174CA"/>
    <w:rsid w:val="00C209CC"/>
    <w:rsid w:val="00C22DF3"/>
    <w:rsid w:val="00C251A4"/>
    <w:rsid w:val="00C25560"/>
    <w:rsid w:val="00C3093F"/>
    <w:rsid w:val="00C30CB5"/>
    <w:rsid w:val="00C324F5"/>
    <w:rsid w:val="00C32E57"/>
    <w:rsid w:val="00C35AD3"/>
    <w:rsid w:val="00C35B2A"/>
    <w:rsid w:val="00C429AD"/>
    <w:rsid w:val="00C43F56"/>
    <w:rsid w:val="00C4443D"/>
    <w:rsid w:val="00C45A21"/>
    <w:rsid w:val="00C476A6"/>
    <w:rsid w:val="00C5025E"/>
    <w:rsid w:val="00C50B7A"/>
    <w:rsid w:val="00C540B5"/>
    <w:rsid w:val="00C54FA2"/>
    <w:rsid w:val="00C562DA"/>
    <w:rsid w:val="00C626F3"/>
    <w:rsid w:val="00C63D3C"/>
    <w:rsid w:val="00C70FC3"/>
    <w:rsid w:val="00C73968"/>
    <w:rsid w:val="00C75D63"/>
    <w:rsid w:val="00C77DB1"/>
    <w:rsid w:val="00C85086"/>
    <w:rsid w:val="00C92EA7"/>
    <w:rsid w:val="00CA0627"/>
    <w:rsid w:val="00CA29E2"/>
    <w:rsid w:val="00CA3BF9"/>
    <w:rsid w:val="00CA74C9"/>
    <w:rsid w:val="00CB317F"/>
    <w:rsid w:val="00CC13C6"/>
    <w:rsid w:val="00CC3692"/>
    <w:rsid w:val="00CC5181"/>
    <w:rsid w:val="00CC5A41"/>
    <w:rsid w:val="00CD05E4"/>
    <w:rsid w:val="00CD0AF3"/>
    <w:rsid w:val="00CD3FFF"/>
    <w:rsid w:val="00CD56B6"/>
    <w:rsid w:val="00CD7202"/>
    <w:rsid w:val="00CD76E0"/>
    <w:rsid w:val="00CE30BA"/>
    <w:rsid w:val="00CE6FA4"/>
    <w:rsid w:val="00CE7579"/>
    <w:rsid w:val="00CF0B84"/>
    <w:rsid w:val="00CF2351"/>
    <w:rsid w:val="00D10244"/>
    <w:rsid w:val="00D11CE7"/>
    <w:rsid w:val="00D11F0B"/>
    <w:rsid w:val="00D11F58"/>
    <w:rsid w:val="00D14CC0"/>
    <w:rsid w:val="00D15B06"/>
    <w:rsid w:val="00D2100A"/>
    <w:rsid w:val="00D261AD"/>
    <w:rsid w:val="00D27C71"/>
    <w:rsid w:val="00D3186D"/>
    <w:rsid w:val="00D3402C"/>
    <w:rsid w:val="00D35B72"/>
    <w:rsid w:val="00D36F4F"/>
    <w:rsid w:val="00D3765B"/>
    <w:rsid w:val="00D4003C"/>
    <w:rsid w:val="00D408DB"/>
    <w:rsid w:val="00D41CE6"/>
    <w:rsid w:val="00D42FEF"/>
    <w:rsid w:val="00D4307D"/>
    <w:rsid w:val="00D449AF"/>
    <w:rsid w:val="00D44BB2"/>
    <w:rsid w:val="00D50772"/>
    <w:rsid w:val="00D520B0"/>
    <w:rsid w:val="00D55D44"/>
    <w:rsid w:val="00D57A47"/>
    <w:rsid w:val="00D62BC7"/>
    <w:rsid w:val="00D6493F"/>
    <w:rsid w:val="00D675D5"/>
    <w:rsid w:val="00D72726"/>
    <w:rsid w:val="00D729A2"/>
    <w:rsid w:val="00D73022"/>
    <w:rsid w:val="00D747A2"/>
    <w:rsid w:val="00D755B9"/>
    <w:rsid w:val="00D76C2C"/>
    <w:rsid w:val="00D82402"/>
    <w:rsid w:val="00D87FD3"/>
    <w:rsid w:val="00D938ED"/>
    <w:rsid w:val="00D94840"/>
    <w:rsid w:val="00DA3356"/>
    <w:rsid w:val="00DA3686"/>
    <w:rsid w:val="00DA3A8F"/>
    <w:rsid w:val="00DB22D8"/>
    <w:rsid w:val="00DB2B6A"/>
    <w:rsid w:val="00DB2C7B"/>
    <w:rsid w:val="00DB3F70"/>
    <w:rsid w:val="00DB78B6"/>
    <w:rsid w:val="00DC0E01"/>
    <w:rsid w:val="00DC1758"/>
    <w:rsid w:val="00DC2766"/>
    <w:rsid w:val="00DC317D"/>
    <w:rsid w:val="00DC5166"/>
    <w:rsid w:val="00DC520B"/>
    <w:rsid w:val="00DC6EC3"/>
    <w:rsid w:val="00DD0390"/>
    <w:rsid w:val="00DD34CE"/>
    <w:rsid w:val="00DD41AD"/>
    <w:rsid w:val="00DD5025"/>
    <w:rsid w:val="00DD5675"/>
    <w:rsid w:val="00DE3756"/>
    <w:rsid w:val="00DE3F6F"/>
    <w:rsid w:val="00DF5CF6"/>
    <w:rsid w:val="00DF6C37"/>
    <w:rsid w:val="00E0177B"/>
    <w:rsid w:val="00E05A25"/>
    <w:rsid w:val="00E12BC9"/>
    <w:rsid w:val="00E161B8"/>
    <w:rsid w:val="00E211B1"/>
    <w:rsid w:val="00E22CF2"/>
    <w:rsid w:val="00E30A2B"/>
    <w:rsid w:val="00E31C28"/>
    <w:rsid w:val="00E32B6E"/>
    <w:rsid w:val="00E35D18"/>
    <w:rsid w:val="00E40C98"/>
    <w:rsid w:val="00E41FDB"/>
    <w:rsid w:val="00E42353"/>
    <w:rsid w:val="00E42AE0"/>
    <w:rsid w:val="00E4393B"/>
    <w:rsid w:val="00E44204"/>
    <w:rsid w:val="00E4585E"/>
    <w:rsid w:val="00E46393"/>
    <w:rsid w:val="00E50C1B"/>
    <w:rsid w:val="00E52349"/>
    <w:rsid w:val="00E5257F"/>
    <w:rsid w:val="00E5627D"/>
    <w:rsid w:val="00E60386"/>
    <w:rsid w:val="00E6092D"/>
    <w:rsid w:val="00E60C7F"/>
    <w:rsid w:val="00E638FF"/>
    <w:rsid w:val="00E65A20"/>
    <w:rsid w:val="00E71951"/>
    <w:rsid w:val="00E72640"/>
    <w:rsid w:val="00E75644"/>
    <w:rsid w:val="00E80C06"/>
    <w:rsid w:val="00E94BCB"/>
    <w:rsid w:val="00E955AE"/>
    <w:rsid w:val="00E95F43"/>
    <w:rsid w:val="00EA3039"/>
    <w:rsid w:val="00EA6AC8"/>
    <w:rsid w:val="00EA716B"/>
    <w:rsid w:val="00EA7200"/>
    <w:rsid w:val="00EA7C06"/>
    <w:rsid w:val="00EB5C3C"/>
    <w:rsid w:val="00EC1CC7"/>
    <w:rsid w:val="00EC2F23"/>
    <w:rsid w:val="00ED055D"/>
    <w:rsid w:val="00ED1BB9"/>
    <w:rsid w:val="00ED435D"/>
    <w:rsid w:val="00ED4466"/>
    <w:rsid w:val="00EE18A9"/>
    <w:rsid w:val="00EE2DBC"/>
    <w:rsid w:val="00EE471C"/>
    <w:rsid w:val="00EE50AD"/>
    <w:rsid w:val="00EE783D"/>
    <w:rsid w:val="00EF16BE"/>
    <w:rsid w:val="00EF3FA4"/>
    <w:rsid w:val="00EF480F"/>
    <w:rsid w:val="00EF756D"/>
    <w:rsid w:val="00F004E4"/>
    <w:rsid w:val="00F00F98"/>
    <w:rsid w:val="00F0212A"/>
    <w:rsid w:val="00F02C38"/>
    <w:rsid w:val="00F0319B"/>
    <w:rsid w:val="00F07A58"/>
    <w:rsid w:val="00F11A7E"/>
    <w:rsid w:val="00F12BB3"/>
    <w:rsid w:val="00F13232"/>
    <w:rsid w:val="00F20CD2"/>
    <w:rsid w:val="00F21882"/>
    <w:rsid w:val="00F22348"/>
    <w:rsid w:val="00F22510"/>
    <w:rsid w:val="00F2422B"/>
    <w:rsid w:val="00F328B9"/>
    <w:rsid w:val="00F338B5"/>
    <w:rsid w:val="00F33F28"/>
    <w:rsid w:val="00F36D29"/>
    <w:rsid w:val="00F376EF"/>
    <w:rsid w:val="00F42952"/>
    <w:rsid w:val="00F43228"/>
    <w:rsid w:val="00F50024"/>
    <w:rsid w:val="00F5040A"/>
    <w:rsid w:val="00F5093A"/>
    <w:rsid w:val="00F53E48"/>
    <w:rsid w:val="00F54581"/>
    <w:rsid w:val="00F5784A"/>
    <w:rsid w:val="00F57AA8"/>
    <w:rsid w:val="00F60BD0"/>
    <w:rsid w:val="00F661FC"/>
    <w:rsid w:val="00F711BB"/>
    <w:rsid w:val="00F71280"/>
    <w:rsid w:val="00F74567"/>
    <w:rsid w:val="00F76D41"/>
    <w:rsid w:val="00F80E75"/>
    <w:rsid w:val="00F81F36"/>
    <w:rsid w:val="00F824C7"/>
    <w:rsid w:val="00F8405D"/>
    <w:rsid w:val="00F84B63"/>
    <w:rsid w:val="00F85AD1"/>
    <w:rsid w:val="00F9066B"/>
    <w:rsid w:val="00F959F8"/>
    <w:rsid w:val="00F96CFE"/>
    <w:rsid w:val="00F96D0E"/>
    <w:rsid w:val="00F977E1"/>
    <w:rsid w:val="00FA2B9A"/>
    <w:rsid w:val="00FA3497"/>
    <w:rsid w:val="00FA4C03"/>
    <w:rsid w:val="00FB191A"/>
    <w:rsid w:val="00FB4093"/>
    <w:rsid w:val="00FB4ABE"/>
    <w:rsid w:val="00FC1A96"/>
    <w:rsid w:val="00FC51CF"/>
    <w:rsid w:val="00FC6CAB"/>
    <w:rsid w:val="00FD279A"/>
    <w:rsid w:val="00FD5D56"/>
    <w:rsid w:val="00FD6114"/>
    <w:rsid w:val="00FE078E"/>
    <w:rsid w:val="00FE2A3D"/>
    <w:rsid w:val="00FE2B43"/>
    <w:rsid w:val="00FE65B2"/>
    <w:rsid w:val="00FF2DF9"/>
    <w:rsid w:val="00FF36E0"/>
    <w:rsid w:val="00FF5B64"/>
    <w:rsid w:val="00FF79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972C79"/>
  <w15:chartTrackingRefBased/>
  <w15:docId w15:val="{04EC810B-5798-4262-ACEE-32E228B03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A02D02"/>
    <w:pPr>
      <w:spacing w:after="0" w:line="240" w:lineRule="auto"/>
    </w:pPr>
  </w:style>
  <w:style w:type="character" w:styleId="Sledovanodkaz">
    <w:name w:val="FollowedHyperlink"/>
    <w:basedOn w:val="Standardnpsmoodstavce"/>
    <w:uiPriority w:val="99"/>
    <w:semiHidden/>
    <w:unhideWhenUsed/>
    <w:rsid w:val="007339B8"/>
    <w:rPr>
      <w:color w:val="954F72" w:themeColor="followedHyperlink"/>
      <w:u w:val="single"/>
    </w:rPr>
  </w:style>
  <w:style w:type="paragraph" w:styleId="Nadpisobsahu">
    <w:name w:val="TOC Heading"/>
    <w:basedOn w:val="Nadpis1"/>
    <w:next w:val="Normln"/>
    <w:uiPriority w:val="39"/>
    <w:unhideWhenUsed/>
    <w:qFormat/>
    <w:rsid w:val="00EE50AD"/>
    <w:pPr>
      <w:numPr>
        <w:numId w:val="0"/>
      </w:numPr>
      <w:spacing w:before="240" w:line="259" w:lineRule="auto"/>
      <w:jc w:val="left"/>
      <w:outlineLvl w:val="9"/>
    </w:pPr>
    <w:rPr>
      <w:b w:val="0"/>
      <w:bCs w:val="0"/>
      <w:sz w:val="32"/>
      <w:szCs w:val="32"/>
      <w:lang w:eastAsia="cs-CZ"/>
    </w:rPr>
  </w:style>
  <w:style w:type="paragraph" w:styleId="Obsah1">
    <w:name w:val="toc 1"/>
    <w:basedOn w:val="Normln"/>
    <w:next w:val="Normln"/>
    <w:autoRedefine/>
    <w:uiPriority w:val="39"/>
    <w:unhideWhenUsed/>
    <w:rsid w:val="00EE50AD"/>
    <w:pPr>
      <w:spacing w:after="100"/>
    </w:pPr>
  </w:style>
  <w:style w:type="paragraph" w:styleId="Obsah2">
    <w:name w:val="toc 2"/>
    <w:basedOn w:val="Normln"/>
    <w:next w:val="Normln"/>
    <w:autoRedefine/>
    <w:uiPriority w:val="39"/>
    <w:unhideWhenUsed/>
    <w:rsid w:val="00EE50AD"/>
    <w:pPr>
      <w:spacing w:after="100"/>
      <w:ind w:left="220"/>
    </w:pPr>
  </w:style>
  <w:style w:type="paragraph" w:styleId="Obsah3">
    <w:name w:val="toc 3"/>
    <w:basedOn w:val="Normln"/>
    <w:next w:val="Normln"/>
    <w:autoRedefine/>
    <w:uiPriority w:val="39"/>
    <w:unhideWhenUsed/>
    <w:rsid w:val="00EE50AD"/>
    <w:pPr>
      <w:spacing w:after="100"/>
      <w:ind w:left="440"/>
    </w:pPr>
  </w:style>
  <w:style w:type="paragraph" w:styleId="Obsah4">
    <w:name w:val="toc 4"/>
    <w:basedOn w:val="Normln"/>
    <w:next w:val="Normln"/>
    <w:autoRedefine/>
    <w:uiPriority w:val="39"/>
    <w:unhideWhenUsed/>
    <w:rsid w:val="00525F34"/>
    <w:pPr>
      <w:spacing w:after="100"/>
      <w:ind w:left="660"/>
    </w:pPr>
    <w:rPr>
      <w:rFonts w:eastAsiaTheme="minorEastAsia"/>
      <w:lang w:eastAsia="cs-CZ"/>
    </w:rPr>
  </w:style>
  <w:style w:type="paragraph" w:styleId="Obsah5">
    <w:name w:val="toc 5"/>
    <w:basedOn w:val="Normln"/>
    <w:next w:val="Normln"/>
    <w:autoRedefine/>
    <w:uiPriority w:val="39"/>
    <w:unhideWhenUsed/>
    <w:rsid w:val="00525F34"/>
    <w:pPr>
      <w:spacing w:after="100"/>
      <w:ind w:left="880"/>
    </w:pPr>
    <w:rPr>
      <w:rFonts w:eastAsiaTheme="minorEastAsia"/>
      <w:lang w:eastAsia="cs-CZ"/>
    </w:rPr>
  </w:style>
  <w:style w:type="paragraph" w:styleId="Obsah6">
    <w:name w:val="toc 6"/>
    <w:basedOn w:val="Normln"/>
    <w:next w:val="Normln"/>
    <w:autoRedefine/>
    <w:uiPriority w:val="39"/>
    <w:unhideWhenUsed/>
    <w:rsid w:val="00525F34"/>
    <w:pPr>
      <w:spacing w:after="100"/>
      <w:ind w:left="1100"/>
    </w:pPr>
    <w:rPr>
      <w:rFonts w:eastAsiaTheme="minorEastAsia"/>
      <w:lang w:eastAsia="cs-CZ"/>
    </w:rPr>
  </w:style>
  <w:style w:type="paragraph" w:styleId="Obsah7">
    <w:name w:val="toc 7"/>
    <w:basedOn w:val="Normln"/>
    <w:next w:val="Normln"/>
    <w:autoRedefine/>
    <w:uiPriority w:val="39"/>
    <w:unhideWhenUsed/>
    <w:rsid w:val="00525F34"/>
    <w:pPr>
      <w:spacing w:after="100"/>
      <w:ind w:left="1320"/>
    </w:pPr>
    <w:rPr>
      <w:rFonts w:eastAsiaTheme="minorEastAsia"/>
      <w:lang w:eastAsia="cs-CZ"/>
    </w:rPr>
  </w:style>
  <w:style w:type="paragraph" w:styleId="Obsah8">
    <w:name w:val="toc 8"/>
    <w:basedOn w:val="Normln"/>
    <w:next w:val="Normln"/>
    <w:autoRedefine/>
    <w:uiPriority w:val="39"/>
    <w:unhideWhenUsed/>
    <w:rsid w:val="00525F34"/>
    <w:pPr>
      <w:spacing w:after="100"/>
      <w:ind w:left="1540"/>
    </w:pPr>
    <w:rPr>
      <w:rFonts w:eastAsiaTheme="minorEastAsia"/>
      <w:lang w:eastAsia="cs-CZ"/>
    </w:rPr>
  </w:style>
  <w:style w:type="paragraph" w:styleId="Obsah9">
    <w:name w:val="toc 9"/>
    <w:basedOn w:val="Normln"/>
    <w:next w:val="Normln"/>
    <w:autoRedefine/>
    <w:uiPriority w:val="39"/>
    <w:unhideWhenUsed/>
    <w:rsid w:val="00525F34"/>
    <w:pPr>
      <w:spacing w:after="100"/>
      <w:ind w:left="1760"/>
    </w:pPr>
    <w:rPr>
      <w:rFonts w:eastAsiaTheme="minorEastAsia"/>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243158">
      <w:bodyDiv w:val="1"/>
      <w:marLeft w:val="0"/>
      <w:marRight w:val="0"/>
      <w:marTop w:val="0"/>
      <w:marBottom w:val="0"/>
      <w:divBdr>
        <w:top w:val="none" w:sz="0" w:space="0" w:color="auto"/>
        <w:left w:val="none" w:sz="0" w:space="0" w:color="auto"/>
        <w:bottom w:val="none" w:sz="0" w:space="0" w:color="auto"/>
        <w:right w:val="none" w:sz="0" w:space="0" w:color="auto"/>
      </w:divBdr>
    </w:div>
    <w:div w:id="988635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C237FA-C91A-4B09-B227-2A85BD18A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13580</Words>
  <Characters>80126</Characters>
  <Application>Microsoft Office Word</Application>
  <DocSecurity>0</DocSecurity>
  <Lines>667</Lines>
  <Paragraphs>187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Bartoš Pavel Ing.</dc:creator>
  <cp:keywords/>
  <dc:description/>
  <cp:lastModifiedBy>Vít Baťa</cp:lastModifiedBy>
  <cp:revision>4</cp:revision>
  <dcterms:created xsi:type="dcterms:W3CDTF">2023-06-15T08:31:00Z</dcterms:created>
  <dcterms:modified xsi:type="dcterms:W3CDTF">2023-06-19T19:39:00Z</dcterms:modified>
</cp:coreProperties>
</file>